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7BD52" w14:textId="60916D91" w:rsidR="00233A1E" w:rsidRPr="004F626B" w:rsidRDefault="0052615C" w:rsidP="0041225C">
      <w:pPr>
        <w:jc w:val="right"/>
        <w:rPr>
          <w:i/>
          <w:iCs/>
        </w:rPr>
      </w:pPr>
      <w:commentRangeStart w:id="0"/>
      <w:r w:rsidRPr="004F626B">
        <w:rPr>
          <w:i/>
          <w:iCs/>
        </w:rPr>
        <w:t>EELNÕU</w:t>
      </w:r>
      <w:commentRangeEnd w:id="0"/>
      <w:r w:rsidR="00500CD2">
        <w:rPr>
          <w:rStyle w:val="Kommentaariviide"/>
        </w:rPr>
        <w:commentReference w:id="0"/>
      </w:r>
    </w:p>
    <w:p w14:paraId="39275BE8" w14:textId="6A4B87DB" w:rsidR="0035598D" w:rsidRPr="004F626B" w:rsidRDefault="00715384" w:rsidP="0041225C">
      <w:pPr>
        <w:jc w:val="right"/>
        <w:rPr>
          <w:i/>
          <w:iCs/>
        </w:rPr>
      </w:pPr>
      <w:r>
        <w:rPr>
          <w:i/>
          <w:iCs/>
        </w:rPr>
        <w:t>10</w:t>
      </w:r>
      <w:r w:rsidR="0035598D" w:rsidRPr="004F626B">
        <w:rPr>
          <w:i/>
          <w:iCs/>
        </w:rPr>
        <w:t>.</w:t>
      </w:r>
      <w:r w:rsidR="002C3CD5" w:rsidRPr="004F626B">
        <w:rPr>
          <w:i/>
          <w:iCs/>
        </w:rPr>
        <w:t>0</w:t>
      </w:r>
      <w:r w:rsidR="00B55B4C">
        <w:rPr>
          <w:i/>
          <w:iCs/>
        </w:rPr>
        <w:t>4</w:t>
      </w:r>
      <w:r w:rsidR="0035598D" w:rsidRPr="004F626B">
        <w:rPr>
          <w:i/>
          <w:iCs/>
        </w:rPr>
        <w:t>.2024</w:t>
      </w:r>
    </w:p>
    <w:p w14:paraId="00E3DE35" w14:textId="77777777" w:rsidR="00404DF9" w:rsidRDefault="00404DF9" w:rsidP="0041225C">
      <w:pPr>
        <w:jc w:val="center"/>
        <w:rPr>
          <w:b/>
          <w:sz w:val="32"/>
        </w:rPr>
      </w:pPr>
    </w:p>
    <w:p w14:paraId="0011610C" w14:textId="492739DE" w:rsidR="0052615C" w:rsidRDefault="0052615C" w:rsidP="0041225C">
      <w:pPr>
        <w:jc w:val="center"/>
        <w:rPr>
          <w:b/>
          <w:sz w:val="32"/>
        </w:rPr>
      </w:pPr>
      <w:r>
        <w:rPr>
          <w:b/>
          <w:sz w:val="32"/>
        </w:rPr>
        <w:t>M</w:t>
      </w:r>
      <w:r w:rsidR="00751735">
        <w:rPr>
          <w:b/>
          <w:sz w:val="32"/>
        </w:rPr>
        <w:t>aamaksuseaduse</w:t>
      </w:r>
      <w:r>
        <w:rPr>
          <w:b/>
          <w:sz w:val="32"/>
        </w:rPr>
        <w:t xml:space="preserve"> muutmise seadus</w:t>
      </w:r>
    </w:p>
    <w:p w14:paraId="35C4B040" w14:textId="77777777" w:rsidR="00990B2C" w:rsidRDefault="00990B2C" w:rsidP="0041225C"/>
    <w:p w14:paraId="55AA4524" w14:textId="77777777" w:rsidR="00E3768B" w:rsidRDefault="00755FEF" w:rsidP="0041225C">
      <w:pPr>
        <w:rPr>
          <w:b/>
        </w:rPr>
      </w:pPr>
      <w:r>
        <w:rPr>
          <w:b/>
        </w:rPr>
        <w:t xml:space="preserve">§ </w:t>
      </w:r>
      <w:r w:rsidR="00E7141F">
        <w:rPr>
          <w:b/>
        </w:rPr>
        <w:t>1</w:t>
      </w:r>
      <w:r w:rsidR="00E3768B" w:rsidRPr="00E3768B">
        <w:rPr>
          <w:b/>
        </w:rPr>
        <w:t>. Maamaksuseaduse muutmine</w:t>
      </w:r>
    </w:p>
    <w:p w14:paraId="002B5EE8" w14:textId="77777777" w:rsidR="0036446F" w:rsidRDefault="0036446F" w:rsidP="0041225C">
      <w:pPr>
        <w:rPr>
          <w:b/>
        </w:rPr>
      </w:pPr>
    </w:p>
    <w:p w14:paraId="1AE4A22E" w14:textId="77777777" w:rsidR="00661FEB" w:rsidRPr="004E233A" w:rsidRDefault="00661FEB" w:rsidP="0041225C">
      <w:pPr>
        <w:pStyle w:val="pealkiri"/>
        <w:spacing w:before="0"/>
        <w:rPr>
          <w:b w:val="0"/>
        </w:rPr>
      </w:pPr>
      <w:r w:rsidRPr="004E233A">
        <w:rPr>
          <w:b w:val="0"/>
        </w:rPr>
        <w:t>Maamaksuseaduses tehakse järgmised muudatused:</w:t>
      </w:r>
    </w:p>
    <w:p w14:paraId="502E8585" w14:textId="77777777" w:rsidR="0036446F" w:rsidRDefault="0036446F" w:rsidP="0041225C">
      <w:pPr>
        <w:pStyle w:val="pealkiri"/>
        <w:spacing w:before="0"/>
        <w:rPr>
          <w:b w:val="0"/>
        </w:rPr>
      </w:pPr>
    </w:p>
    <w:p w14:paraId="1E2FF4EB" w14:textId="77777777" w:rsidR="00AD789A" w:rsidRDefault="00AD789A" w:rsidP="00AD789A">
      <w:pPr>
        <w:pStyle w:val="pealkiri"/>
        <w:spacing w:before="0"/>
        <w:rPr>
          <w:b w:val="0"/>
        </w:rPr>
      </w:pPr>
      <w:r w:rsidRPr="001B732A">
        <w:rPr>
          <w:bCs/>
        </w:rPr>
        <w:t>1)</w:t>
      </w:r>
      <w:r>
        <w:rPr>
          <w:b w:val="0"/>
        </w:rPr>
        <w:t xml:space="preserve"> </w:t>
      </w:r>
      <w:r w:rsidRPr="0066321E">
        <w:rPr>
          <w:b w:val="0"/>
        </w:rPr>
        <w:t xml:space="preserve">paragrahvi </w:t>
      </w:r>
      <w:r>
        <w:rPr>
          <w:b w:val="0"/>
        </w:rPr>
        <w:t>4</w:t>
      </w:r>
      <w:r w:rsidRPr="0066321E">
        <w:rPr>
          <w:b w:val="0"/>
        </w:rPr>
        <w:t xml:space="preserve"> lõi</w:t>
      </w:r>
      <w:r>
        <w:rPr>
          <w:b w:val="0"/>
        </w:rPr>
        <w:t>ke</w:t>
      </w:r>
      <w:r w:rsidRPr="0066321E">
        <w:rPr>
          <w:b w:val="0"/>
        </w:rPr>
        <w:t xml:space="preserve"> </w:t>
      </w:r>
      <w:r>
        <w:rPr>
          <w:b w:val="0"/>
        </w:rPr>
        <w:t>1 punkt 9</w:t>
      </w:r>
      <w:r w:rsidRPr="0066321E">
        <w:rPr>
          <w:b w:val="0"/>
        </w:rPr>
        <w:t xml:space="preserve"> </w:t>
      </w:r>
      <w:r>
        <w:rPr>
          <w:b w:val="0"/>
        </w:rPr>
        <w:t>muudetakse ja sõnastatakse järgmiselt:</w:t>
      </w:r>
    </w:p>
    <w:p w14:paraId="30D39FA2" w14:textId="050FD946" w:rsidR="00AD789A" w:rsidRPr="001B732A" w:rsidRDefault="00AD789A" w:rsidP="00AD789A">
      <w:pPr>
        <w:pStyle w:val="pealkiri"/>
        <w:spacing w:before="0"/>
        <w:rPr>
          <w:b w:val="0"/>
        </w:rPr>
      </w:pPr>
      <w:r>
        <w:rPr>
          <w:b w:val="0"/>
        </w:rPr>
        <w:t>„</w:t>
      </w:r>
      <w:r w:rsidRPr="001B732A">
        <w:rPr>
          <w:b w:val="0"/>
        </w:rPr>
        <w:t>9)</w:t>
      </w:r>
      <w:r>
        <w:rPr>
          <w:b w:val="0"/>
        </w:rPr>
        <w:t xml:space="preserve"> </w:t>
      </w:r>
      <w:r w:rsidRPr="001B732A">
        <w:rPr>
          <w:b w:val="0"/>
        </w:rPr>
        <w:t>riigi omandis olevalt ühiskondlike ehitiste maa sihtotstarbega maalt</w:t>
      </w:r>
      <w:r>
        <w:rPr>
          <w:b w:val="0"/>
        </w:rPr>
        <w:t>, kui seda maad kasutab riigiasutus, kohaliku omavalitsuse asutus või juriidiline isik käesoleva lõike punktides 2, 3, 5 või 8 nimetatud otstarbel;“</w:t>
      </w:r>
      <w:r w:rsidRPr="001B732A">
        <w:rPr>
          <w:b w:val="0"/>
        </w:rPr>
        <w:t>;</w:t>
      </w:r>
    </w:p>
    <w:p w14:paraId="64B3AC37" w14:textId="77777777" w:rsidR="001C18EB" w:rsidRDefault="001C18EB" w:rsidP="0041225C">
      <w:pPr>
        <w:pStyle w:val="pealkiri"/>
        <w:spacing w:before="0"/>
      </w:pPr>
    </w:p>
    <w:p w14:paraId="23C51A22" w14:textId="5E3C951C" w:rsidR="0066321E" w:rsidRPr="004E233A" w:rsidRDefault="001C18EB" w:rsidP="0041225C">
      <w:pPr>
        <w:pStyle w:val="pealkiri"/>
        <w:spacing w:before="0"/>
        <w:rPr>
          <w:b w:val="0"/>
        </w:rPr>
      </w:pPr>
      <w:r>
        <w:t>2</w:t>
      </w:r>
      <w:r w:rsidR="00661FEB" w:rsidRPr="004E233A">
        <w:t xml:space="preserve">) </w:t>
      </w:r>
      <w:r w:rsidR="00661FEB" w:rsidRPr="004E233A">
        <w:rPr>
          <w:b w:val="0"/>
        </w:rPr>
        <w:t xml:space="preserve">paragrahvi </w:t>
      </w:r>
      <w:r w:rsidR="0066321E" w:rsidRPr="004E233A">
        <w:rPr>
          <w:b w:val="0"/>
        </w:rPr>
        <w:t>5</w:t>
      </w:r>
      <w:r w:rsidR="00661FEB" w:rsidRPr="004E233A">
        <w:rPr>
          <w:b w:val="0"/>
        </w:rPr>
        <w:t xml:space="preserve"> lõi</w:t>
      </w:r>
      <w:r w:rsidR="0066321E" w:rsidRPr="004E233A">
        <w:rPr>
          <w:b w:val="0"/>
        </w:rPr>
        <w:t xml:space="preserve">ke 1 </w:t>
      </w:r>
      <w:r w:rsidR="00A1415D" w:rsidRPr="004E233A">
        <w:rPr>
          <w:b w:val="0"/>
        </w:rPr>
        <w:t>sissejuhatavas lause</w:t>
      </w:r>
      <w:ins w:id="1" w:author="Autor">
        <w:r w:rsidR="00A21215">
          <w:rPr>
            <w:b w:val="0"/>
          </w:rPr>
          <w:t>osa</w:t>
        </w:r>
      </w:ins>
      <w:r w:rsidR="00A1415D" w:rsidRPr="004E233A">
        <w:rPr>
          <w:b w:val="0"/>
        </w:rPr>
        <w:t xml:space="preserve">s </w:t>
      </w:r>
      <w:r w:rsidR="0066321E" w:rsidRPr="004E233A">
        <w:rPr>
          <w:b w:val="0"/>
        </w:rPr>
        <w:t xml:space="preserve">asendatakse </w:t>
      </w:r>
      <w:r w:rsidR="00A1415D" w:rsidRPr="004E233A">
        <w:rPr>
          <w:b w:val="0"/>
        </w:rPr>
        <w:t xml:space="preserve">sõna </w:t>
      </w:r>
      <w:r w:rsidR="0066321E" w:rsidRPr="004E233A">
        <w:rPr>
          <w:b w:val="0"/>
        </w:rPr>
        <w:t xml:space="preserve">„juulil“ </w:t>
      </w:r>
      <w:r w:rsidR="00A1415D" w:rsidRPr="004E233A">
        <w:rPr>
          <w:b w:val="0"/>
        </w:rPr>
        <w:t xml:space="preserve">sõnaga </w:t>
      </w:r>
      <w:r w:rsidR="0066321E" w:rsidRPr="004E233A">
        <w:rPr>
          <w:b w:val="0"/>
        </w:rPr>
        <w:t>„oktoobri</w:t>
      </w:r>
      <w:r w:rsidR="00E84FCD">
        <w:rPr>
          <w:b w:val="0"/>
        </w:rPr>
        <w:t>ks</w:t>
      </w:r>
      <w:r w:rsidR="0066321E" w:rsidRPr="004E233A">
        <w:rPr>
          <w:b w:val="0"/>
        </w:rPr>
        <w:t>“;</w:t>
      </w:r>
    </w:p>
    <w:p w14:paraId="5B884385" w14:textId="77777777" w:rsidR="0066321E" w:rsidRPr="004E233A" w:rsidRDefault="0066321E" w:rsidP="0041225C">
      <w:pPr>
        <w:pStyle w:val="pealkiri"/>
        <w:spacing w:before="0"/>
        <w:rPr>
          <w:b w:val="0"/>
        </w:rPr>
      </w:pPr>
    </w:p>
    <w:p w14:paraId="159335DD" w14:textId="68C865EB" w:rsidR="0066321E" w:rsidRPr="004E233A" w:rsidRDefault="001C18EB" w:rsidP="0041225C">
      <w:pPr>
        <w:pStyle w:val="pealkiri"/>
        <w:spacing w:before="0"/>
        <w:rPr>
          <w:b w:val="0"/>
        </w:rPr>
      </w:pPr>
      <w:r>
        <w:rPr>
          <w:bCs/>
        </w:rPr>
        <w:t>3</w:t>
      </w:r>
      <w:r w:rsidR="0066321E" w:rsidRPr="004E233A">
        <w:rPr>
          <w:bCs/>
        </w:rPr>
        <w:t>)</w:t>
      </w:r>
      <w:r w:rsidR="0066321E" w:rsidRPr="004E233A">
        <w:rPr>
          <w:b w:val="0"/>
        </w:rPr>
        <w:t xml:space="preserve"> paragrahvi 5 lõike 1 punktis 3 asendatakse </w:t>
      </w:r>
      <w:r w:rsidR="00A1415D" w:rsidRPr="004E233A">
        <w:rPr>
          <w:b w:val="0"/>
        </w:rPr>
        <w:t xml:space="preserve">arv </w:t>
      </w:r>
      <w:r w:rsidR="0066321E" w:rsidRPr="004E233A">
        <w:rPr>
          <w:b w:val="0"/>
        </w:rPr>
        <w:t xml:space="preserve">„1,0“ </w:t>
      </w:r>
      <w:r w:rsidR="00A1415D" w:rsidRPr="004E233A">
        <w:rPr>
          <w:b w:val="0"/>
        </w:rPr>
        <w:t xml:space="preserve">arvuga </w:t>
      </w:r>
      <w:r w:rsidR="0066321E" w:rsidRPr="004E233A">
        <w:rPr>
          <w:b w:val="0"/>
        </w:rPr>
        <w:t>„</w:t>
      </w:r>
      <w:r w:rsidR="00F2306E">
        <w:rPr>
          <w:b w:val="0"/>
        </w:rPr>
        <w:t>2,0</w:t>
      </w:r>
      <w:r w:rsidR="0066321E" w:rsidRPr="004E233A">
        <w:rPr>
          <w:b w:val="0"/>
        </w:rPr>
        <w:t>“;</w:t>
      </w:r>
    </w:p>
    <w:p w14:paraId="2E8F79BA" w14:textId="77777777" w:rsidR="004E233A" w:rsidRDefault="004E233A" w:rsidP="004E233A">
      <w:pPr>
        <w:pStyle w:val="pealkiri"/>
        <w:spacing w:before="0"/>
        <w:rPr>
          <w:b w:val="0"/>
        </w:rPr>
      </w:pPr>
    </w:p>
    <w:p w14:paraId="17166EEE" w14:textId="6AFAE593" w:rsidR="003E0631" w:rsidRDefault="001C18EB" w:rsidP="003E0631">
      <w:pPr>
        <w:pStyle w:val="pealkiri"/>
        <w:spacing w:before="0"/>
        <w:ind w:left="708" w:hanging="708"/>
        <w:rPr>
          <w:b w:val="0"/>
        </w:rPr>
      </w:pPr>
      <w:r>
        <w:rPr>
          <w:bCs/>
        </w:rPr>
        <w:t>4</w:t>
      </w:r>
      <w:r w:rsidR="003E0631" w:rsidRPr="004E233A">
        <w:rPr>
          <w:bCs/>
        </w:rPr>
        <w:t>)</w:t>
      </w:r>
      <w:r w:rsidR="003E0631" w:rsidRPr="004E233A">
        <w:rPr>
          <w:b w:val="0"/>
        </w:rPr>
        <w:t xml:space="preserve"> </w:t>
      </w:r>
      <w:r w:rsidR="003E0631">
        <w:rPr>
          <w:b w:val="0"/>
        </w:rPr>
        <w:t>paragrahvi 5 lõikes 3 asendatakse tekstiosa „1. septembriks“ tekstiosaga „2. oktoobriks“;</w:t>
      </w:r>
    </w:p>
    <w:p w14:paraId="6851E8A1" w14:textId="77777777" w:rsidR="003E0631" w:rsidRDefault="003E0631" w:rsidP="00910ADF">
      <w:pPr>
        <w:pStyle w:val="pealkiri"/>
        <w:spacing w:before="0"/>
        <w:rPr>
          <w:bCs/>
        </w:rPr>
      </w:pPr>
    </w:p>
    <w:p w14:paraId="7C1F6BD7" w14:textId="36462640" w:rsidR="005F186C" w:rsidRDefault="001C18EB" w:rsidP="0041225C">
      <w:pPr>
        <w:pStyle w:val="pealkiri"/>
        <w:spacing w:before="0"/>
        <w:rPr>
          <w:b w:val="0"/>
        </w:rPr>
      </w:pPr>
      <w:r>
        <w:rPr>
          <w:bCs/>
        </w:rPr>
        <w:t>5</w:t>
      </w:r>
      <w:r w:rsidR="004F626B">
        <w:rPr>
          <w:bCs/>
        </w:rPr>
        <w:t xml:space="preserve">) </w:t>
      </w:r>
      <w:r w:rsidR="005F186C" w:rsidRPr="0066321E">
        <w:rPr>
          <w:b w:val="0"/>
        </w:rPr>
        <w:t xml:space="preserve">paragrahvi </w:t>
      </w:r>
      <w:r w:rsidR="005F186C">
        <w:rPr>
          <w:b w:val="0"/>
        </w:rPr>
        <w:t>7</w:t>
      </w:r>
      <w:r w:rsidR="005F186C" w:rsidRPr="0066321E">
        <w:rPr>
          <w:b w:val="0"/>
        </w:rPr>
        <w:t xml:space="preserve"> lõike</w:t>
      </w:r>
      <w:r w:rsidR="005F186C">
        <w:rPr>
          <w:b w:val="0"/>
        </w:rPr>
        <w:t>s</w:t>
      </w:r>
      <w:r w:rsidR="005F186C" w:rsidRPr="0066321E">
        <w:rPr>
          <w:b w:val="0"/>
        </w:rPr>
        <w:t xml:space="preserve"> </w:t>
      </w:r>
      <w:r w:rsidR="005F186C">
        <w:rPr>
          <w:b w:val="0"/>
        </w:rPr>
        <w:t>1</w:t>
      </w:r>
      <w:r w:rsidR="005F186C" w:rsidRPr="0066321E">
        <w:rPr>
          <w:b w:val="0"/>
        </w:rPr>
        <w:t xml:space="preserve"> asendatakse </w:t>
      </w:r>
      <w:r w:rsidR="00A1415D">
        <w:rPr>
          <w:b w:val="0"/>
        </w:rPr>
        <w:t>arv</w:t>
      </w:r>
      <w:r w:rsidR="00A1415D" w:rsidRPr="0066321E">
        <w:rPr>
          <w:b w:val="0"/>
        </w:rPr>
        <w:t xml:space="preserve"> </w:t>
      </w:r>
      <w:r w:rsidR="005F186C" w:rsidRPr="0066321E">
        <w:rPr>
          <w:b w:val="0"/>
        </w:rPr>
        <w:t>„</w:t>
      </w:r>
      <w:r w:rsidR="005F186C">
        <w:rPr>
          <w:b w:val="0"/>
        </w:rPr>
        <w:t>64</w:t>
      </w:r>
      <w:r w:rsidR="005F186C" w:rsidRPr="0066321E">
        <w:rPr>
          <w:b w:val="0"/>
        </w:rPr>
        <w:t xml:space="preserve">“ </w:t>
      </w:r>
      <w:r w:rsidR="00A1415D">
        <w:rPr>
          <w:b w:val="0"/>
        </w:rPr>
        <w:t>läbivalt arvuga</w:t>
      </w:r>
      <w:r w:rsidR="00A1415D" w:rsidRPr="0066321E">
        <w:rPr>
          <w:b w:val="0"/>
        </w:rPr>
        <w:t xml:space="preserve"> </w:t>
      </w:r>
      <w:r w:rsidR="005F186C" w:rsidRPr="0066321E">
        <w:rPr>
          <w:b w:val="0"/>
        </w:rPr>
        <w:t>„</w:t>
      </w:r>
      <w:r w:rsidR="005F186C">
        <w:rPr>
          <w:b w:val="0"/>
        </w:rPr>
        <w:t>100</w:t>
      </w:r>
      <w:r w:rsidR="005F186C" w:rsidRPr="0066321E">
        <w:rPr>
          <w:b w:val="0"/>
        </w:rPr>
        <w:t>“;</w:t>
      </w:r>
    </w:p>
    <w:p w14:paraId="5C791DFA" w14:textId="77777777" w:rsidR="005F186C" w:rsidRDefault="005F186C" w:rsidP="0041225C">
      <w:pPr>
        <w:pStyle w:val="pealkiri"/>
        <w:spacing w:before="0"/>
        <w:rPr>
          <w:b w:val="0"/>
        </w:rPr>
      </w:pPr>
    </w:p>
    <w:p w14:paraId="017A786D" w14:textId="653944FA" w:rsidR="0061301E" w:rsidRDefault="00265BC8" w:rsidP="0041225C">
      <w:pPr>
        <w:pStyle w:val="pealkiri"/>
        <w:spacing w:before="0"/>
        <w:rPr>
          <w:b w:val="0"/>
        </w:rPr>
      </w:pPr>
      <w:r>
        <w:rPr>
          <w:bCs/>
        </w:rPr>
        <w:t>6</w:t>
      </w:r>
      <w:r w:rsidR="005F186C" w:rsidRPr="00FA2B06">
        <w:rPr>
          <w:bCs/>
        </w:rPr>
        <w:t>)</w:t>
      </w:r>
      <w:r w:rsidR="005F186C">
        <w:rPr>
          <w:b w:val="0"/>
        </w:rPr>
        <w:t xml:space="preserve"> </w:t>
      </w:r>
      <w:r w:rsidR="000445DC" w:rsidRPr="0066321E">
        <w:rPr>
          <w:b w:val="0"/>
        </w:rPr>
        <w:t xml:space="preserve">paragrahvi </w:t>
      </w:r>
      <w:r w:rsidR="000445DC">
        <w:rPr>
          <w:b w:val="0"/>
        </w:rPr>
        <w:t>8</w:t>
      </w:r>
      <w:r w:rsidR="000445DC">
        <w:rPr>
          <w:b w:val="0"/>
          <w:vertAlign w:val="superscript"/>
        </w:rPr>
        <w:t>1</w:t>
      </w:r>
      <w:r w:rsidR="000445DC" w:rsidRPr="0066321E">
        <w:rPr>
          <w:b w:val="0"/>
        </w:rPr>
        <w:t xml:space="preserve"> </w:t>
      </w:r>
      <w:r w:rsidR="0061301E" w:rsidRPr="0066321E">
        <w:rPr>
          <w:b w:val="0"/>
        </w:rPr>
        <w:t>lõi</w:t>
      </w:r>
      <w:r w:rsidR="0061301E">
        <w:rPr>
          <w:b w:val="0"/>
        </w:rPr>
        <w:t>ge</w:t>
      </w:r>
      <w:r w:rsidR="0061301E" w:rsidRPr="0066321E">
        <w:rPr>
          <w:b w:val="0"/>
        </w:rPr>
        <w:t xml:space="preserve"> </w:t>
      </w:r>
      <w:r w:rsidR="0061301E">
        <w:rPr>
          <w:b w:val="0"/>
        </w:rPr>
        <w:t>1</w:t>
      </w:r>
      <w:r w:rsidR="0061301E" w:rsidRPr="0066321E">
        <w:rPr>
          <w:b w:val="0"/>
        </w:rPr>
        <w:t xml:space="preserve"> </w:t>
      </w:r>
      <w:r w:rsidR="0061301E">
        <w:rPr>
          <w:b w:val="0"/>
        </w:rPr>
        <w:t>muudetakse ja sõnastatakse järgmiselt:</w:t>
      </w:r>
    </w:p>
    <w:p w14:paraId="3163CF4B" w14:textId="5C764B69" w:rsidR="006429D4" w:rsidRDefault="0061301E" w:rsidP="004351A1">
      <w:pPr>
        <w:pStyle w:val="pealkiri"/>
        <w:spacing w:before="0"/>
        <w:rPr>
          <w:b w:val="0"/>
        </w:rPr>
      </w:pPr>
      <w:r>
        <w:rPr>
          <w:b w:val="0"/>
        </w:rPr>
        <w:t xml:space="preserve">„(1) </w:t>
      </w:r>
      <w:r w:rsidR="006429D4">
        <w:rPr>
          <w:b w:val="0"/>
        </w:rPr>
        <w:t xml:space="preserve">Kohaliku omavalitsuse üksuse volikogu võib määrusega kehtestada maamaksu summa aastase </w:t>
      </w:r>
      <w:del w:id="2" w:author="Autor">
        <w:r w:rsidR="006429D4" w:rsidDel="00B115E8">
          <w:rPr>
            <w:b w:val="0"/>
          </w:rPr>
          <w:delText>kasvu</w:delText>
        </w:r>
      </w:del>
      <w:ins w:id="3" w:author="Autor">
        <w:r w:rsidR="00B115E8">
          <w:rPr>
            <w:b w:val="0"/>
          </w:rPr>
          <w:t>suurenemise</w:t>
        </w:r>
      </w:ins>
      <w:r w:rsidR="006429D4">
        <w:rPr>
          <w:b w:val="0"/>
        </w:rPr>
        <w:t xml:space="preserve"> </w:t>
      </w:r>
      <w:commentRangeStart w:id="4"/>
      <w:r w:rsidR="006429D4">
        <w:rPr>
          <w:b w:val="0"/>
        </w:rPr>
        <w:t>piir</w:t>
      </w:r>
      <w:ins w:id="5" w:author="Autor">
        <w:r w:rsidR="00947868">
          <w:rPr>
            <w:b w:val="0"/>
          </w:rPr>
          <w:t>määr</w:t>
        </w:r>
      </w:ins>
      <w:r w:rsidR="006429D4">
        <w:rPr>
          <w:b w:val="0"/>
        </w:rPr>
        <w:t>a</w:t>
      </w:r>
      <w:del w:id="6" w:author="Autor">
        <w:r w:rsidR="006429D4" w:rsidDel="00B115E8">
          <w:rPr>
            <w:b w:val="0"/>
          </w:rPr>
          <w:delText>ngu</w:delText>
        </w:r>
      </w:del>
      <w:commentRangeEnd w:id="4"/>
      <w:r w:rsidR="00B115E8">
        <w:rPr>
          <w:rStyle w:val="Kommentaariviide"/>
          <w:rFonts w:eastAsiaTheme="minorHAnsi" w:cstheme="minorBidi"/>
          <w:b w:val="0"/>
          <w:lang w:eastAsia="en-US"/>
        </w:rPr>
        <w:commentReference w:id="4"/>
      </w:r>
      <w:del w:id="7" w:author="Autor">
        <w:r w:rsidR="006429D4" w:rsidDel="00B115E8">
          <w:rPr>
            <w:b w:val="0"/>
          </w:rPr>
          <w:delText xml:space="preserve"> protsendi</w:delText>
        </w:r>
      </w:del>
      <w:r w:rsidR="006429D4">
        <w:rPr>
          <w:b w:val="0"/>
        </w:rPr>
        <w:t xml:space="preserve"> </w:t>
      </w:r>
      <w:r w:rsidR="006429D4" w:rsidRPr="00E4628C">
        <w:rPr>
          <w:b w:val="0"/>
        </w:rPr>
        <w:t>hiljemalt maksustamisperioodile eelneva aasta 1. oktoobriks</w:t>
      </w:r>
      <w:r w:rsidR="004351A1">
        <w:rPr>
          <w:b w:val="0"/>
        </w:rPr>
        <w:t>.</w:t>
      </w:r>
      <w:r w:rsidR="006429D4">
        <w:rPr>
          <w:b w:val="0"/>
        </w:rPr>
        <w:t>“;</w:t>
      </w:r>
      <w:r w:rsidR="004351A1">
        <w:rPr>
          <w:b w:val="0"/>
        </w:rPr>
        <w:t xml:space="preserve"> </w:t>
      </w:r>
    </w:p>
    <w:p w14:paraId="6A0FB1D7" w14:textId="77777777" w:rsidR="006429D4" w:rsidRDefault="006429D4" w:rsidP="004351A1">
      <w:pPr>
        <w:pStyle w:val="pealkiri"/>
        <w:spacing w:before="0"/>
        <w:rPr>
          <w:b w:val="0"/>
        </w:rPr>
      </w:pPr>
    </w:p>
    <w:p w14:paraId="2EC4602B" w14:textId="7503F032" w:rsidR="006429D4" w:rsidRDefault="00265BC8" w:rsidP="006429D4">
      <w:pPr>
        <w:pStyle w:val="pealkiri"/>
        <w:spacing w:before="0"/>
        <w:rPr>
          <w:b w:val="0"/>
        </w:rPr>
      </w:pPr>
      <w:r>
        <w:rPr>
          <w:bCs/>
        </w:rPr>
        <w:t>7</w:t>
      </w:r>
      <w:r w:rsidR="006429D4" w:rsidRPr="00731E75">
        <w:rPr>
          <w:bCs/>
        </w:rPr>
        <w:t>)</w:t>
      </w:r>
      <w:r w:rsidR="006429D4">
        <w:rPr>
          <w:b w:val="0"/>
        </w:rPr>
        <w:t xml:space="preserve"> paragrahvi 8</w:t>
      </w:r>
      <w:r w:rsidR="006429D4">
        <w:rPr>
          <w:b w:val="0"/>
          <w:vertAlign w:val="superscript"/>
        </w:rPr>
        <w:t xml:space="preserve">1 </w:t>
      </w:r>
      <w:r w:rsidR="006429D4">
        <w:rPr>
          <w:b w:val="0"/>
        </w:rPr>
        <w:t>täiendatakse lõikega 1</w:t>
      </w:r>
      <w:r w:rsidR="006429D4">
        <w:rPr>
          <w:b w:val="0"/>
          <w:vertAlign w:val="superscript"/>
        </w:rPr>
        <w:t>1</w:t>
      </w:r>
      <w:r w:rsidR="006429D4">
        <w:rPr>
          <w:b w:val="0"/>
        </w:rPr>
        <w:t xml:space="preserve"> järgmises sõnastuses:</w:t>
      </w:r>
    </w:p>
    <w:p w14:paraId="1D83C263" w14:textId="6B6619A7" w:rsidR="006429D4" w:rsidRDefault="006429D4" w:rsidP="006429D4">
      <w:pPr>
        <w:pStyle w:val="pealkiri"/>
        <w:spacing w:before="0"/>
        <w:rPr>
          <w:b w:val="0"/>
        </w:rPr>
      </w:pPr>
      <w:r>
        <w:rPr>
          <w:b w:val="0"/>
        </w:rPr>
        <w:t>„(1</w:t>
      </w:r>
      <w:r>
        <w:rPr>
          <w:b w:val="0"/>
          <w:vertAlign w:val="superscript"/>
        </w:rPr>
        <w:t>1</w:t>
      </w:r>
      <w:r>
        <w:rPr>
          <w:b w:val="0"/>
        </w:rPr>
        <w:t xml:space="preserve">) </w:t>
      </w:r>
      <w:r w:rsidRPr="00E4628C">
        <w:rPr>
          <w:b w:val="0"/>
        </w:rPr>
        <w:t>Kui maa maksustamisperioodi maamaksu summa on vähemalt</w:t>
      </w:r>
      <w:r w:rsidR="0096297A">
        <w:rPr>
          <w:b w:val="0"/>
        </w:rPr>
        <w:t xml:space="preserve"> käesoleva paragrahvi</w:t>
      </w:r>
      <w:r w:rsidR="0096297A" w:rsidRPr="00E4628C">
        <w:rPr>
          <w:b w:val="0"/>
        </w:rPr>
        <w:t xml:space="preserve"> </w:t>
      </w:r>
      <w:commentRangeStart w:id="8"/>
      <w:r>
        <w:rPr>
          <w:b w:val="0"/>
        </w:rPr>
        <w:t>lõike</w:t>
      </w:r>
      <w:r w:rsidR="0096297A">
        <w:rPr>
          <w:b w:val="0"/>
        </w:rPr>
        <w:t>s</w:t>
      </w:r>
      <w:r>
        <w:rPr>
          <w:b w:val="0"/>
        </w:rPr>
        <w:t xml:space="preserve"> 1 </w:t>
      </w:r>
      <w:commentRangeEnd w:id="8"/>
      <w:r w:rsidR="00C02A61">
        <w:rPr>
          <w:rStyle w:val="Kommentaariviide"/>
          <w:rFonts w:eastAsiaTheme="minorHAnsi" w:cstheme="minorBidi"/>
          <w:b w:val="0"/>
          <w:lang w:eastAsia="en-US"/>
        </w:rPr>
        <w:commentReference w:id="8"/>
      </w:r>
      <w:commentRangeStart w:id="9"/>
      <w:r>
        <w:rPr>
          <w:b w:val="0"/>
        </w:rPr>
        <w:t xml:space="preserve">sätestatud </w:t>
      </w:r>
      <w:del w:id="10" w:author="Autor">
        <w:r w:rsidRPr="00E4628C" w:rsidDel="00B115E8">
          <w:rPr>
            <w:b w:val="0"/>
          </w:rPr>
          <w:delText>volikogu</w:delText>
        </w:r>
      </w:del>
      <w:commentRangeEnd w:id="9"/>
      <w:r w:rsidR="00B115E8">
        <w:rPr>
          <w:rStyle w:val="Kommentaariviide"/>
          <w:rFonts w:eastAsiaTheme="minorHAnsi" w:cstheme="minorBidi"/>
          <w:b w:val="0"/>
          <w:lang w:eastAsia="en-US"/>
        </w:rPr>
        <w:commentReference w:id="9"/>
      </w:r>
      <w:del w:id="11" w:author="Autor">
        <w:r w:rsidRPr="00E4628C" w:rsidDel="00B115E8">
          <w:rPr>
            <w:b w:val="0"/>
          </w:rPr>
          <w:delText xml:space="preserve"> kehtestatud </w:delText>
        </w:r>
      </w:del>
      <w:r w:rsidRPr="00E4628C">
        <w:rPr>
          <w:b w:val="0"/>
        </w:rPr>
        <w:t xml:space="preserve">maamaksu summa aastase </w:t>
      </w:r>
      <w:del w:id="12" w:author="Autor">
        <w:r w:rsidRPr="00E4628C" w:rsidDel="00B115E8">
          <w:rPr>
            <w:b w:val="0"/>
          </w:rPr>
          <w:delText>kasvu</w:delText>
        </w:r>
      </w:del>
      <w:ins w:id="13" w:author="Autor">
        <w:r w:rsidR="00B115E8">
          <w:rPr>
            <w:b w:val="0"/>
          </w:rPr>
          <w:t>suurenemise</w:t>
        </w:r>
      </w:ins>
      <w:r w:rsidRPr="00E4628C">
        <w:rPr>
          <w:b w:val="0"/>
        </w:rPr>
        <w:t xml:space="preserve"> piir</w:t>
      </w:r>
      <w:ins w:id="14" w:author="Autor">
        <w:r w:rsidR="00EE5CE1">
          <w:rPr>
            <w:b w:val="0"/>
          </w:rPr>
          <w:t>määr</w:t>
        </w:r>
      </w:ins>
      <w:r w:rsidRPr="00E4628C">
        <w:rPr>
          <w:b w:val="0"/>
        </w:rPr>
        <w:t>a</w:t>
      </w:r>
      <w:del w:id="15" w:author="Autor">
        <w:r w:rsidRPr="00E4628C" w:rsidDel="00B115E8">
          <w:rPr>
            <w:b w:val="0"/>
          </w:rPr>
          <w:delText xml:space="preserve">ngu </w:delText>
        </w:r>
        <w:r w:rsidRPr="00E4628C" w:rsidDel="00D05954">
          <w:rPr>
            <w:b w:val="0"/>
          </w:rPr>
          <w:delText>protsendi</w:delText>
        </w:r>
      </w:del>
      <w:ins w:id="16" w:author="Autor">
        <w:r w:rsidR="0054516B">
          <w:rPr>
            <w:b w:val="0"/>
          </w:rPr>
          <w:t xml:space="preserve"> </w:t>
        </w:r>
        <w:commentRangeStart w:id="17"/>
        <w:r w:rsidR="0054516B">
          <w:rPr>
            <w:b w:val="0"/>
          </w:rPr>
          <w:t>järgse summa</w:t>
        </w:r>
      </w:ins>
      <w:r w:rsidRPr="00E4628C">
        <w:rPr>
          <w:b w:val="0"/>
        </w:rPr>
        <w:t xml:space="preserve"> võrra suurem </w:t>
      </w:r>
      <w:commentRangeEnd w:id="17"/>
      <w:r w:rsidR="0054516B">
        <w:rPr>
          <w:rStyle w:val="Kommentaariviide"/>
          <w:rFonts w:eastAsiaTheme="minorHAnsi" w:cstheme="minorBidi"/>
          <w:b w:val="0"/>
          <w:lang w:eastAsia="en-US"/>
        </w:rPr>
        <w:commentReference w:id="17"/>
      </w:r>
      <w:r w:rsidRPr="00E4628C">
        <w:rPr>
          <w:b w:val="0"/>
        </w:rPr>
        <w:t xml:space="preserve">eelmise maksustamisperioodi maksusummast, suureneb maksusumma volikogu kehtestatud maamaksu summa aastase </w:t>
      </w:r>
      <w:del w:id="18" w:author="Autor">
        <w:r w:rsidRPr="00E4628C" w:rsidDel="00B115E8">
          <w:rPr>
            <w:b w:val="0"/>
          </w:rPr>
          <w:delText>kasvu</w:delText>
        </w:r>
      </w:del>
      <w:ins w:id="19" w:author="Autor">
        <w:r w:rsidR="00B115E8">
          <w:rPr>
            <w:b w:val="0"/>
          </w:rPr>
          <w:t>suurenemise</w:t>
        </w:r>
      </w:ins>
      <w:r w:rsidRPr="00E4628C">
        <w:rPr>
          <w:b w:val="0"/>
        </w:rPr>
        <w:t xml:space="preserve"> piir</w:t>
      </w:r>
      <w:ins w:id="20" w:author="Autor">
        <w:r w:rsidR="00B115E8">
          <w:rPr>
            <w:b w:val="0"/>
          </w:rPr>
          <w:t>määr</w:t>
        </w:r>
      </w:ins>
      <w:r w:rsidRPr="00E4628C">
        <w:rPr>
          <w:b w:val="0"/>
        </w:rPr>
        <w:t>a</w:t>
      </w:r>
      <w:del w:id="21" w:author="Autor">
        <w:r w:rsidRPr="00E4628C" w:rsidDel="00B115E8">
          <w:rPr>
            <w:b w:val="0"/>
          </w:rPr>
          <w:delText>ngu protsendi</w:delText>
        </w:r>
      </w:del>
      <w:r w:rsidRPr="00E4628C">
        <w:rPr>
          <w:b w:val="0"/>
        </w:rPr>
        <w:t xml:space="preserve"> </w:t>
      </w:r>
      <w:ins w:id="22" w:author="Autor">
        <w:r w:rsidR="0054516B">
          <w:rPr>
            <w:b w:val="0"/>
          </w:rPr>
          <w:t xml:space="preserve">järgse summa </w:t>
        </w:r>
      </w:ins>
      <w:r w:rsidRPr="00E4628C">
        <w:rPr>
          <w:b w:val="0"/>
        </w:rPr>
        <w:t>võrra, välja arvatud käesoleva paragrahvi lõikes 2 nimetatud juhul. Seejuures ei võeta arvesse käesoleva seaduse §-s 4 sätestatud maksuvabastusi ega §-s 11 sätestatud maamaksusoodustusi.</w:t>
      </w:r>
      <w:r>
        <w:rPr>
          <w:b w:val="0"/>
        </w:rPr>
        <w:t>“;</w:t>
      </w:r>
      <w:r w:rsidRPr="00E4628C">
        <w:rPr>
          <w:b w:val="0"/>
        </w:rPr>
        <w:t xml:space="preserve"> </w:t>
      </w:r>
    </w:p>
    <w:p w14:paraId="19EC4F5C" w14:textId="77777777" w:rsidR="006429D4" w:rsidRDefault="006429D4" w:rsidP="004351A1">
      <w:pPr>
        <w:pStyle w:val="pealkiri"/>
        <w:spacing w:before="0"/>
        <w:rPr>
          <w:b w:val="0"/>
        </w:rPr>
      </w:pPr>
    </w:p>
    <w:p w14:paraId="12B11E9C" w14:textId="54C75B0D" w:rsidR="004351A1" w:rsidRPr="00A44A8D" w:rsidRDefault="00265BC8" w:rsidP="004351A1">
      <w:pPr>
        <w:pStyle w:val="pealkiri"/>
        <w:spacing w:before="0"/>
        <w:rPr>
          <w:b w:val="0"/>
        </w:rPr>
      </w:pPr>
      <w:r>
        <w:rPr>
          <w:bCs/>
        </w:rPr>
        <w:t>8</w:t>
      </w:r>
      <w:r w:rsidR="004351A1" w:rsidRPr="00A44A8D">
        <w:rPr>
          <w:bCs/>
        </w:rPr>
        <w:t>)</w:t>
      </w:r>
      <w:r w:rsidR="004351A1" w:rsidRPr="00A44A8D">
        <w:rPr>
          <w:b w:val="0"/>
        </w:rPr>
        <w:t xml:space="preserve"> paragrahvi 8</w:t>
      </w:r>
      <w:r w:rsidR="004351A1" w:rsidRPr="00A44A8D">
        <w:rPr>
          <w:b w:val="0"/>
          <w:vertAlign w:val="superscript"/>
        </w:rPr>
        <w:t>1</w:t>
      </w:r>
      <w:r w:rsidR="004351A1" w:rsidRPr="00A44A8D">
        <w:rPr>
          <w:b w:val="0"/>
        </w:rPr>
        <w:t xml:space="preserve"> lõige 2 muudetakse ja sõnastatakse järgmiselt:</w:t>
      </w:r>
    </w:p>
    <w:p w14:paraId="140CE34B" w14:textId="3C2D8515" w:rsidR="002C3CD5" w:rsidRPr="002C3CD5" w:rsidRDefault="002C3CD5" w:rsidP="0041225C">
      <w:pPr>
        <w:pStyle w:val="pealkiri"/>
        <w:spacing w:before="0"/>
        <w:rPr>
          <w:b w:val="0"/>
        </w:rPr>
      </w:pPr>
      <w:r w:rsidRPr="00A44A8D">
        <w:rPr>
          <w:b w:val="0"/>
        </w:rPr>
        <w:t>„(2) Kui käesoleva paragrahvi lõike 1</w:t>
      </w:r>
      <w:r w:rsidR="006429D4" w:rsidRPr="00A44A8D">
        <w:rPr>
          <w:b w:val="0"/>
          <w:vertAlign w:val="superscript"/>
        </w:rPr>
        <w:t>1</w:t>
      </w:r>
      <w:r w:rsidRPr="00A44A8D">
        <w:rPr>
          <w:b w:val="0"/>
        </w:rPr>
        <w:t xml:space="preserve"> alusel arvutatud maamaksu summa suurenemine on võrreldes eelmise maksustamisperioodiga väiksem </w:t>
      </w:r>
      <w:r w:rsidR="000E74C9" w:rsidRPr="00A44A8D">
        <w:rPr>
          <w:b w:val="0"/>
        </w:rPr>
        <w:t xml:space="preserve">kui </w:t>
      </w:r>
      <w:r w:rsidR="00731E75" w:rsidRPr="00A44A8D">
        <w:rPr>
          <w:b w:val="0"/>
        </w:rPr>
        <w:t>5</w:t>
      </w:r>
      <w:r w:rsidR="000E74C9" w:rsidRPr="00A44A8D">
        <w:rPr>
          <w:b w:val="0"/>
        </w:rPr>
        <w:t xml:space="preserve"> eurot või </w:t>
      </w:r>
      <w:ins w:id="23" w:author="Autor">
        <w:r w:rsidR="00B115E8">
          <w:rPr>
            <w:b w:val="0"/>
          </w:rPr>
          <w:t xml:space="preserve">sellega </w:t>
        </w:r>
      </w:ins>
      <w:r w:rsidR="000E74C9" w:rsidRPr="00A44A8D">
        <w:rPr>
          <w:b w:val="0"/>
        </w:rPr>
        <w:t>võrdne</w:t>
      </w:r>
      <w:del w:id="24" w:author="Autor">
        <w:r w:rsidR="000E74C9" w:rsidRPr="00A44A8D" w:rsidDel="00B115E8">
          <w:rPr>
            <w:b w:val="0"/>
          </w:rPr>
          <w:delText xml:space="preserve"> sellega</w:delText>
        </w:r>
      </w:del>
      <w:r w:rsidRPr="00A44A8D">
        <w:rPr>
          <w:b w:val="0"/>
        </w:rPr>
        <w:t>, suurendatakse maksusummat</w:t>
      </w:r>
      <w:r w:rsidR="000E74C9" w:rsidRPr="00A44A8D">
        <w:rPr>
          <w:b w:val="0"/>
        </w:rPr>
        <w:t xml:space="preserve"> </w:t>
      </w:r>
      <w:r w:rsidR="00731E75" w:rsidRPr="00A44A8D">
        <w:rPr>
          <w:b w:val="0"/>
        </w:rPr>
        <w:t>5</w:t>
      </w:r>
      <w:r w:rsidR="000E74C9" w:rsidRPr="00A44A8D">
        <w:rPr>
          <w:b w:val="0"/>
        </w:rPr>
        <w:t xml:space="preserve"> </w:t>
      </w:r>
      <w:r w:rsidRPr="00A44A8D">
        <w:rPr>
          <w:b w:val="0"/>
        </w:rPr>
        <w:t>euro</w:t>
      </w:r>
      <w:r w:rsidR="000E74C9" w:rsidRPr="00A44A8D">
        <w:rPr>
          <w:b w:val="0"/>
        </w:rPr>
        <w:t xml:space="preserve"> </w:t>
      </w:r>
      <w:r w:rsidRPr="00A44A8D">
        <w:rPr>
          <w:b w:val="0"/>
        </w:rPr>
        <w:t>võrra, kuid mitte rohkem kui maa maksustamishinnast ja maamaksumäärast lähtuva maamaksu summani.“;</w:t>
      </w:r>
    </w:p>
    <w:p w14:paraId="1EDBFF09" w14:textId="77777777" w:rsidR="00EE65D0" w:rsidRDefault="00EE65D0" w:rsidP="0041225C">
      <w:pPr>
        <w:pStyle w:val="pealkiri"/>
        <w:spacing w:before="0"/>
        <w:rPr>
          <w:b w:val="0"/>
        </w:rPr>
      </w:pPr>
    </w:p>
    <w:p w14:paraId="32560A58" w14:textId="446361CA" w:rsidR="00572294" w:rsidRDefault="00265BC8" w:rsidP="00572294">
      <w:pPr>
        <w:pStyle w:val="pealkiri"/>
        <w:spacing w:before="0"/>
        <w:rPr>
          <w:b w:val="0"/>
        </w:rPr>
      </w:pPr>
      <w:r>
        <w:rPr>
          <w:bCs/>
        </w:rPr>
        <w:t>9</w:t>
      </w:r>
      <w:r w:rsidR="00A664C4" w:rsidRPr="00A664C4">
        <w:rPr>
          <w:bCs/>
        </w:rPr>
        <w:t>)</w:t>
      </w:r>
      <w:r w:rsidR="00A664C4">
        <w:rPr>
          <w:b w:val="0"/>
        </w:rPr>
        <w:t xml:space="preserve"> </w:t>
      </w:r>
      <w:r w:rsidR="00572294">
        <w:rPr>
          <w:b w:val="0"/>
        </w:rPr>
        <w:t>paragrahvi 8</w:t>
      </w:r>
      <w:r w:rsidR="00572294">
        <w:rPr>
          <w:b w:val="0"/>
          <w:vertAlign w:val="superscript"/>
        </w:rPr>
        <w:t>1</w:t>
      </w:r>
      <w:r w:rsidR="00A664C4">
        <w:rPr>
          <w:b w:val="0"/>
          <w:vertAlign w:val="superscript"/>
        </w:rPr>
        <w:t xml:space="preserve"> </w:t>
      </w:r>
      <w:r w:rsidR="00572294">
        <w:rPr>
          <w:b w:val="0"/>
        </w:rPr>
        <w:t xml:space="preserve">täiendatakse lõikega </w:t>
      </w:r>
      <w:r w:rsidR="00A664C4">
        <w:rPr>
          <w:b w:val="0"/>
        </w:rPr>
        <w:t>2</w:t>
      </w:r>
      <w:r w:rsidR="00A664C4">
        <w:rPr>
          <w:b w:val="0"/>
          <w:vertAlign w:val="superscript"/>
        </w:rPr>
        <w:t>1</w:t>
      </w:r>
      <w:r w:rsidR="00572294">
        <w:rPr>
          <w:b w:val="0"/>
        </w:rPr>
        <w:t xml:space="preserve"> järgmises sõnastuses:</w:t>
      </w:r>
    </w:p>
    <w:p w14:paraId="765B122E" w14:textId="3E5E19B1" w:rsidR="00572294" w:rsidRDefault="00A664C4" w:rsidP="0041225C">
      <w:pPr>
        <w:pStyle w:val="pealkiri"/>
        <w:spacing w:before="0"/>
        <w:rPr>
          <w:bCs/>
        </w:rPr>
      </w:pPr>
      <w:r>
        <w:rPr>
          <w:b w:val="0"/>
        </w:rPr>
        <w:t>„(2</w:t>
      </w:r>
      <w:r>
        <w:rPr>
          <w:b w:val="0"/>
          <w:vertAlign w:val="superscript"/>
        </w:rPr>
        <w:t>1</w:t>
      </w:r>
      <w:r>
        <w:rPr>
          <w:b w:val="0"/>
        </w:rPr>
        <w:t xml:space="preserve">) Maamaksu </w:t>
      </w:r>
      <w:r w:rsidR="002D33C7">
        <w:rPr>
          <w:b w:val="0"/>
        </w:rPr>
        <w:t xml:space="preserve">summa </w:t>
      </w:r>
      <w:r>
        <w:rPr>
          <w:b w:val="0"/>
        </w:rPr>
        <w:t xml:space="preserve">aastase </w:t>
      </w:r>
      <w:del w:id="25" w:author="Autor">
        <w:r w:rsidDel="00B115E8">
          <w:rPr>
            <w:b w:val="0"/>
          </w:rPr>
          <w:delText xml:space="preserve">kasvu </w:delText>
        </w:r>
      </w:del>
      <w:ins w:id="26" w:author="Autor">
        <w:r w:rsidR="00B115E8">
          <w:rPr>
            <w:b w:val="0"/>
          </w:rPr>
          <w:t xml:space="preserve">suurenemise </w:t>
        </w:r>
      </w:ins>
      <w:r>
        <w:rPr>
          <w:b w:val="0"/>
        </w:rPr>
        <w:t>piir</w:t>
      </w:r>
      <w:ins w:id="27" w:author="Autor">
        <w:r w:rsidR="00B115E8">
          <w:rPr>
            <w:b w:val="0"/>
          </w:rPr>
          <w:t>määr</w:t>
        </w:r>
      </w:ins>
      <w:r>
        <w:rPr>
          <w:b w:val="0"/>
        </w:rPr>
        <w:t>a</w:t>
      </w:r>
      <w:del w:id="28" w:author="Autor">
        <w:r w:rsidDel="00B115E8">
          <w:rPr>
            <w:b w:val="0"/>
          </w:rPr>
          <w:delText>ngu</w:delText>
        </w:r>
      </w:del>
      <w:r>
        <w:rPr>
          <w:b w:val="0"/>
        </w:rPr>
        <w:t xml:space="preserve"> </w:t>
      </w:r>
      <w:r w:rsidRPr="004F626B">
        <w:rPr>
          <w:b w:val="0"/>
        </w:rPr>
        <w:t xml:space="preserve">kehtestamise või muutmise korral sisestab kohaliku omavalitsuse üksus käesoleva paragrahvi lõikes 1 nimetatud </w:t>
      </w:r>
      <w:r>
        <w:rPr>
          <w:b w:val="0"/>
        </w:rPr>
        <w:t xml:space="preserve">maamaksu </w:t>
      </w:r>
      <w:r w:rsidR="002D33C7">
        <w:rPr>
          <w:b w:val="0"/>
        </w:rPr>
        <w:t xml:space="preserve">summa </w:t>
      </w:r>
      <w:r>
        <w:rPr>
          <w:b w:val="0"/>
        </w:rPr>
        <w:t xml:space="preserve">aastase </w:t>
      </w:r>
      <w:del w:id="29" w:author="Autor">
        <w:r w:rsidDel="00B115E8">
          <w:rPr>
            <w:b w:val="0"/>
          </w:rPr>
          <w:delText>kasvu</w:delText>
        </w:r>
      </w:del>
      <w:ins w:id="30" w:author="Autor">
        <w:r w:rsidR="00B115E8">
          <w:rPr>
            <w:b w:val="0"/>
          </w:rPr>
          <w:t>suurenemise</w:t>
        </w:r>
      </w:ins>
      <w:r>
        <w:rPr>
          <w:b w:val="0"/>
        </w:rPr>
        <w:t xml:space="preserve"> piir</w:t>
      </w:r>
      <w:ins w:id="31" w:author="Autor">
        <w:r w:rsidR="00B115E8">
          <w:rPr>
            <w:b w:val="0"/>
          </w:rPr>
          <w:t>määr</w:t>
        </w:r>
      </w:ins>
      <w:r>
        <w:rPr>
          <w:b w:val="0"/>
        </w:rPr>
        <w:t>a</w:t>
      </w:r>
      <w:del w:id="32" w:author="Autor">
        <w:r w:rsidDel="00B115E8">
          <w:rPr>
            <w:b w:val="0"/>
          </w:rPr>
          <w:delText>ngu protsendi</w:delText>
        </w:r>
      </w:del>
      <w:r>
        <w:rPr>
          <w:b w:val="0"/>
        </w:rPr>
        <w:t xml:space="preserve"> </w:t>
      </w:r>
      <w:r w:rsidRPr="004F626B">
        <w:rPr>
          <w:b w:val="0"/>
        </w:rPr>
        <w:t>maamaksu infosüsteemi hiljemalt maksustamisaastale eelneva aasta 2. oktoobriks. Kui nimetatud tähtpäevaks ei ole käesoleva paragrahvi lõikes 1 nimetatud</w:t>
      </w:r>
      <w:r w:rsidR="00B115E8" w:rsidRPr="004F626B">
        <w:rPr>
          <w:b w:val="0"/>
        </w:rPr>
        <w:t xml:space="preserve"> </w:t>
      </w:r>
      <w:r>
        <w:rPr>
          <w:b w:val="0"/>
        </w:rPr>
        <w:t>maamaksu</w:t>
      </w:r>
      <w:r w:rsidR="002D33C7">
        <w:rPr>
          <w:b w:val="0"/>
        </w:rPr>
        <w:t xml:space="preserve"> summa</w:t>
      </w:r>
      <w:r>
        <w:rPr>
          <w:b w:val="0"/>
        </w:rPr>
        <w:t xml:space="preserve"> aastase </w:t>
      </w:r>
      <w:ins w:id="33" w:author="Autor">
        <w:r w:rsidR="00B115E8">
          <w:rPr>
            <w:b w:val="0"/>
          </w:rPr>
          <w:t>suurenemise</w:t>
        </w:r>
      </w:ins>
      <w:del w:id="34" w:author="Autor">
        <w:r w:rsidDel="00B115E8">
          <w:rPr>
            <w:b w:val="0"/>
          </w:rPr>
          <w:delText>kasvu</w:delText>
        </w:r>
      </w:del>
      <w:r>
        <w:rPr>
          <w:b w:val="0"/>
        </w:rPr>
        <w:t xml:space="preserve"> piir</w:t>
      </w:r>
      <w:ins w:id="35" w:author="Autor">
        <w:r w:rsidR="00B115E8">
          <w:rPr>
            <w:b w:val="0"/>
          </w:rPr>
          <w:t>määr</w:t>
        </w:r>
      </w:ins>
      <w:r>
        <w:rPr>
          <w:b w:val="0"/>
        </w:rPr>
        <w:t>a</w:t>
      </w:r>
      <w:del w:id="36" w:author="Autor">
        <w:r w:rsidDel="00B115E8">
          <w:rPr>
            <w:b w:val="0"/>
          </w:rPr>
          <w:delText>ngu protsenti</w:delText>
        </w:r>
      </w:del>
      <w:r w:rsidRPr="004F626B">
        <w:rPr>
          <w:b w:val="0"/>
        </w:rPr>
        <w:t xml:space="preserve"> maamaksu infosüsteemi sisestatud, arvutatakse maamaks eelmisel aastal </w:t>
      </w:r>
      <w:commentRangeStart w:id="37"/>
      <w:r w:rsidRPr="004F626B">
        <w:rPr>
          <w:b w:val="0"/>
        </w:rPr>
        <w:t xml:space="preserve">kehtinud </w:t>
      </w:r>
      <w:r>
        <w:rPr>
          <w:b w:val="0"/>
        </w:rPr>
        <w:t>andmete alusel</w:t>
      </w:r>
      <w:commentRangeEnd w:id="37"/>
      <w:r w:rsidR="00B115E8">
        <w:rPr>
          <w:rStyle w:val="Kommentaariviide"/>
          <w:rFonts w:eastAsiaTheme="minorHAnsi" w:cstheme="minorBidi"/>
          <w:b w:val="0"/>
          <w:lang w:eastAsia="en-US"/>
        </w:rPr>
        <w:commentReference w:id="37"/>
      </w:r>
      <w:r w:rsidRPr="004F626B">
        <w:rPr>
          <w:b w:val="0"/>
        </w:rPr>
        <w:t>.</w:t>
      </w:r>
      <w:r>
        <w:rPr>
          <w:b w:val="0"/>
        </w:rPr>
        <w:t>“;</w:t>
      </w:r>
    </w:p>
    <w:p w14:paraId="53BF07A7" w14:textId="77777777" w:rsidR="00A664C4" w:rsidRDefault="00A664C4" w:rsidP="0041225C">
      <w:pPr>
        <w:pStyle w:val="pealkiri"/>
        <w:spacing w:before="0"/>
        <w:rPr>
          <w:bCs/>
        </w:rPr>
      </w:pPr>
    </w:p>
    <w:p w14:paraId="43633E2E" w14:textId="4DD5E135" w:rsidR="000E74C9" w:rsidRDefault="00A664C4" w:rsidP="000E74C9">
      <w:pPr>
        <w:pStyle w:val="pealkiri"/>
        <w:spacing w:before="0"/>
        <w:rPr>
          <w:b w:val="0"/>
        </w:rPr>
      </w:pPr>
      <w:r>
        <w:rPr>
          <w:bCs/>
        </w:rPr>
        <w:t>1</w:t>
      </w:r>
      <w:r w:rsidR="00265BC8">
        <w:rPr>
          <w:bCs/>
        </w:rPr>
        <w:t>0</w:t>
      </w:r>
      <w:r w:rsidR="000E74C9" w:rsidRPr="00FA2B06">
        <w:rPr>
          <w:bCs/>
        </w:rPr>
        <w:t>)</w:t>
      </w:r>
      <w:r w:rsidR="000E74C9">
        <w:rPr>
          <w:b w:val="0"/>
        </w:rPr>
        <w:t xml:space="preserve"> </w:t>
      </w:r>
      <w:r w:rsidR="000E74C9" w:rsidRPr="0066321E">
        <w:rPr>
          <w:b w:val="0"/>
        </w:rPr>
        <w:t xml:space="preserve">paragrahvi </w:t>
      </w:r>
      <w:r w:rsidR="000E74C9">
        <w:rPr>
          <w:b w:val="0"/>
        </w:rPr>
        <w:t>8</w:t>
      </w:r>
      <w:r w:rsidR="000E74C9">
        <w:rPr>
          <w:b w:val="0"/>
          <w:vertAlign w:val="superscript"/>
        </w:rPr>
        <w:t>1</w:t>
      </w:r>
      <w:r w:rsidR="000E74C9" w:rsidRPr="0066321E">
        <w:rPr>
          <w:b w:val="0"/>
        </w:rPr>
        <w:t xml:space="preserve"> lõi</w:t>
      </w:r>
      <w:r w:rsidR="000E74C9">
        <w:rPr>
          <w:b w:val="0"/>
        </w:rPr>
        <w:t>ge</w:t>
      </w:r>
      <w:r w:rsidR="000E74C9" w:rsidRPr="0066321E">
        <w:rPr>
          <w:b w:val="0"/>
        </w:rPr>
        <w:t xml:space="preserve"> </w:t>
      </w:r>
      <w:r w:rsidR="000E74C9">
        <w:rPr>
          <w:b w:val="0"/>
        </w:rPr>
        <w:t>4</w:t>
      </w:r>
      <w:r w:rsidR="000E74C9" w:rsidRPr="0066321E">
        <w:rPr>
          <w:b w:val="0"/>
        </w:rPr>
        <w:t xml:space="preserve"> </w:t>
      </w:r>
      <w:r w:rsidR="000E74C9">
        <w:rPr>
          <w:b w:val="0"/>
        </w:rPr>
        <w:t>muudetakse ja sõnastatakse järgmiselt:</w:t>
      </w:r>
    </w:p>
    <w:p w14:paraId="18E4800C" w14:textId="4B11068D" w:rsidR="000E74C9" w:rsidRPr="000E74C9" w:rsidRDefault="000E74C9" w:rsidP="000E74C9">
      <w:pPr>
        <w:pStyle w:val="Normaallaadveeb"/>
        <w:shd w:val="clear" w:color="auto" w:fill="FFFFFF"/>
        <w:spacing w:before="0" w:beforeAutospacing="0" w:after="0" w:afterAutospacing="0"/>
        <w:jc w:val="both"/>
      </w:pPr>
      <w:r w:rsidRPr="000E74C9">
        <w:t xml:space="preserve">„(4) </w:t>
      </w:r>
      <w:r w:rsidR="00624F72" w:rsidRPr="00624F72">
        <w:t xml:space="preserve">Kui käesoleva paragrahvi lõikes 3 nimetatud katastriüksuse muudatuste tulemusel arvestatud uue katastriüksuse maksustamishinna suhtes oleks rakendunud lõikes 1 nimetatud </w:t>
      </w:r>
      <w:r w:rsidR="00624F72" w:rsidRPr="00624F72">
        <w:lastRenderedPageBreak/>
        <w:t xml:space="preserve">maamaksu tõusu piirmäär, suurendatakse lõikes 3 nimetatud arvestuslikku maamaksusummat iga maksustamisperioodi kohta kohaliku omavalitsuse üksuse volikogu kehtestatud maamaksu </w:t>
      </w:r>
      <w:ins w:id="38" w:author="Autor">
        <w:r w:rsidR="00B115E8">
          <w:t xml:space="preserve">summa </w:t>
        </w:r>
      </w:ins>
      <w:r w:rsidR="00624F72" w:rsidRPr="00624F72">
        <w:t xml:space="preserve">aastase </w:t>
      </w:r>
      <w:del w:id="39" w:author="Autor">
        <w:r w:rsidR="00624F72" w:rsidRPr="00624F72" w:rsidDel="00B115E8">
          <w:delText>kasvu</w:delText>
        </w:r>
      </w:del>
      <w:ins w:id="40" w:author="Autor">
        <w:r w:rsidR="00B115E8">
          <w:t>suurenemise</w:t>
        </w:r>
      </w:ins>
      <w:r w:rsidR="00624F72" w:rsidRPr="00624F72">
        <w:t xml:space="preserve"> piir</w:t>
      </w:r>
      <w:ins w:id="41" w:author="Autor">
        <w:r w:rsidR="00B115E8">
          <w:t>määr</w:t>
        </w:r>
      </w:ins>
      <w:r w:rsidR="00624F72" w:rsidRPr="00624F72">
        <w:t>a</w:t>
      </w:r>
      <w:del w:id="42" w:author="Autor">
        <w:r w:rsidR="00624F72" w:rsidRPr="00624F72" w:rsidDel="0067087A">
          <w:delText>n</w:delText>
        </w:r>
        <w:r w:rsidR="00624F72" w:rsidRPr="00624F72" w:rsidDel="00B115E8">
          <w:delText>gu protsendi</w:delText>
        </w:r>
      </w:del>
      <w:r w:rsidR="00624F72" w:rsidRPr="00624F72">
        <w:t xml:space="preserve"> </w:t>
      </w:r>
      <w:ins w:id="43" w:author="Autor">
        <w:r w:rsidR="00C740F0">
          <w:t xml:space="preserve">järgse summa </w:t>
        </w:r>
      </w:ins>
      <w:r w:rsidR="00624F72" w:rsidRPr="00624F72">
        <w:t>võrra ja kohaldatakse vajaduse</w:t>
      </w:r>
      <w:ins w:id="44" w:author="Autor">
        <w:r w:rsidR="00B115E8">
          <w:t xml:space="preserve"> korra</w:t>
        </w:r>
      </w:ins>
      <w:r w:rsidR="00624F72" w:rsidRPr="00624F72">
        <w:t>l käesoleva paragrahvi lõiget 2</w:t>
      </w:r>
      <w:r w:rsidRPr="000E74C9">
        <w:t>.“;</w:t>
      </w:r>
    </w:p>
    <w:p w14:paraId="2FE5F417" w14:textId="77777777" w:rsidR="000E74C9" w:rsidRDefault="000E74C9" w:rsidP="0041225C">
      <w:pPr>
        <w:pStyle w:val="pealkiri"/>
        <w:spacing w:before="0"/>
        <w:rPr>
          <w:b w:val="0"/>
        </w:rPr>
      </w:pPr>
    </w:p>
    <w:p w14:paraId="35039631" w14:textId="7CDB50CF" w:rsidR="001308F8" w:rsidRDefault="00A664C4" w:rsidP="0041225C">
      <w:pPr>
        <w:pStyle w:val="pealkiri"/>
        <w:spacing w:before="0"/>
        <w:rPr>
          <w:b w:val="0"/>
        </w:rPr>
      </w:pPr>
      <w:r>
        <w:rPr>
          <w:bCs/>
        </w:rPr>
        <w:t>1</w:t>
      </w:r>
      <w:r w:rsidR="00265BC8">
        <w:rPr>
          <w:bCs/>
        </w:rPr>
        <w:t>1</w:t>
      </w:r>
      <w:r w:rsidR="001308F8" w:rsidRPr="00FA2B06">
        <w:rPr>
          <w:bCs/>
        </w:rPr>
        <w:t>)</w:t>
      </w:r>
      <w:r w:rsidR="001308F8">
        <w:rPr>
          <w:b w:val="0"/>
        </w:rPr>
        <w:t xml:space="preserve"> paragrahv</w:t>
      </w:r>
      <w:ins w:id="45" w:author="Autor">
        <w:r w:rsidR="00B115E8">
          <w:rPr>
            <w:b w:val="0"/>
          </w:rPr>
          <w:t>i</w:t>
        </w:r>
      </w:ins>
      <w:r w:rsidR="001308F8">
        <w:rPr>
          <w:b w:val="0"/>
        </w:rPr>
        <w:t xml:space="preserve"> 11 </w:t>
      </w:r>
      <w:r w:rsidR="004975F8">
        <w:rPr>
          <w:b w:val="0"/>
        </w:rPr>
        <w:t>lõi</w:t>
      </w:r>
      <w:r w:rsidR="00A44A8D">
        <w:rPr>
          <w:b w:val="0"/>
        </w:rPr>
        <w:t>g</w:t>
      </w:r>
      <w:r w:rsidR="004975F8">
        <w:rPr>
          <w:b w:val="0"/>
        </w:rPr>
        <w:t xml:space="preserve">e 1 </w:t>
      </w:r>
      <w:r w:rsidR="001308F8">
        <w:rPr>
          <w:b w:val="0"/>
        </w:rPr>
        <w:t xml:space="preserve">muudetakse ja </w:t>
      </w:r>
      <w:r w:rsidR="00D616BB">
        <w:rPr>
          <w:b w:val="0"/>
        </w:rPr>
        <w:t>sõnastatakse järgmiselt:</w:t>
      </w:r>
    </w:p>
    <w:p w14:paraId="44467B0C" w14:textId="71086887" w:rsidR="006429D4" w:rsidRDefault="00D616BB" w:rsidP="0041225C">
      <w:pPr>
        <w:pStyle w:val="pealkiri"/>
        <w:spacing w:before="0"/>
        <w:rPr>
          <w:b w:val="0"/>
        </w:rPr>
      </w:pPr>
      <w:r>
        <w:rPr>
          <w:b w:val="0"/>
        </w:rPr>
        <w:t>„</w:t>
      </w:r>
      <w:r w:rsidR="006B50E6">
        <w:rPr>
          <w:b w:val="0"/>
        </w:rPr>
        <w:t>(1) Kohaliku omavalit</w:t>
      </w:r>
      <w:r w:rsidR="00BF7B1D">
        <w:rPr>
          <w:b w:val="0"/>
        </w:rPr>
        <w:t>s</w:t>
      </w:r>
      <w:r w:rsidR="006B50E6">
        <w:rPr>
          <w:b w:val="0"/>
        </w:rPr>
        <w:t xml:space="preserve">use </w:t>
      </w:r>
      <w:r w:rsidR="00D62B96">
        <w:rPr>
          <w:b w:val="0"/>
        </w:rPr>
        <w:t>üksus</w:t>
      </w:r>
      <w:r w:rsidR="006A06D1">
        <w:rPr>
          <w:b w:val="0"/>
        </w:rPr>
        <w:t xml:space="preserve">e volikogu </w:t>
      </w:r>
      <w:r w:rsidR="006B50E6">
        <w:rPr>
          <w:b w:val="0"/>
        </w:rPr>
        <w:t xml:space="preserve">võib </w:t>
      </w:r>
      <w:r w:rsidR="006A06D1">
        <w:rPr>
          <w:b w:val="0"/>
        </w:rPr>
        <w:t xml:space="preserve">määrusega </w:t>
      </w:r>
      <w:r w:rsidR="004F3A15">
        <w:rPr>
          <w:b w:val="0"/>
        </w:rPr>
        <w:t xml:space="preserve">kehtestada </w:t>
      </w:r>
      <w:r w:rsidR="005F36A3">
        <w:rPr>
          <w:b w:val="0"/>
        </w:rPr>
        <w:t xml:space="preserve">käesoleva paragrahvi </w:t>
      </w:r>
      <w:r w:rsidR="00A44A8D">
        <w:rPr>
          <w:b w:val="0"/>
        </w:rPr>
        <w:t>lõike 1</w:t>
      </w:r>
      <w:r w:rsidR="00A44A8D">
        <w:rPr>
          <w:b w:val="0"/>
          <w:vertAlign w:val="superscript"/>
        </w:rPr>
        <w:t>1</w:t>
      </w:r>
      <w:r w:rsidR="00A44A8D">
        <w:rPr>
          <w:b w:val="0"/>
        </w:rPr>
        <w:t xml:space="preserve"> ti</w:t>
      </w:r>
      <w:r w:rsidR="000B558E">
        <w:rPr>
          <w:b w:val="0"/>
        </w:rPr>
        <w:t>n</w:t>
      </w:r>
      <w:r w:rsidR="00A44A8D">
        <w:rPr>
          <w:b w:val="0"/>
        </w:rPr>
        <w:t>gimuste</w:t>
      </w:r>
      <w:ins w:id="46" w:author="Autor">
        <w:r w:rsidR="00B115E8">
          <w:rPr>
            <w:b w:val="0"/>
          </w:rPr>
          <w:t>l</w:t>
        </w:r>
      </w:ins>
      <w:del w:id="47" w:author="Autor">
        <w:r w:rsidR="00A44A8D" w:rsidDel="00B115E8">
          <w:rPr>
            <w:b w:val="0"/>
          </w:rPr>
          <w:delText xml:space="preserve"> täitmise korral</w:delText>
        </w:r>
      </w:del>
      <w:r w:rsidR="00A44A8D">
        <w:rPr>
          <w:b w:val="0"/>
        </w:rPr>
        <w:t xml:space="preserve"> kodualuse maa maksusoodustuse </w:t>
      </w:r>
      <w:commentRangeStart w:id="48"/>
      <w:del w:id="49" w:author="Autor">
        <w:r w:rsidR="00A44A8D" w:rsidDel="00B115E8">
          <w:rPr>
            <w:b w:val="0"/>
          </w:rPr>
          <w:delText>summa</w:delText>
        </w:r>
      </w:del>
      <w:commentRangeEnd w:id="48"/>
      <w:r w:rsidR="00345D6C">
        <w:rPr>
          <w:rStyle w:val="Kommentaariviide"/>
          <w:rFonts w:eastAsiaTheme="minorHAnsi" w:cstheme="minorBidi"/>
          <w:b w:val="0"/>
          <w:lang w:eastAsia="en-US"/>
        </w:rPr>
        <w:commentReference w:id="48"/>
      </w:r>
      <w:del w:id="50" w:author="Autor">
        <w:r w:rsidR="00A44A8D" w:rsidDel="00B115E8">
          <w:rPr>
            <w:b w:val="0"/>
          </w:rPr>
          <w:delText xml:space="preserve"> </w:delText>
        </w:r>
      </w:del>
      <w:r w:rsidR="006429D4" w:rsidRPr="00E4628C">
        <w:rPr>
          <w:b w:val="0"/>
        </w:rPr>
        <w:t>hiljemalt maksustamisperioodile eelneva aasta 1. oktoobriks</w:t>
      </w:r>
      <w:r w:rsidR="00A44A8D">
        <w:rPr>
          <w:b w:val="0"/>
        </w:rPr>
        <w:t>.</w:t>
      </w:r>
      <w:ins w:id="51" w:author="Autor">
        <w:r w:rsidR="00B115E8">
          <w:rPr>
            <w:b w:val="0"/>
          </w:rPr>
          <w:t>“;</w:t>
        </w:r>
      </w:ins>
    </w:p>
    <w:p w14:paraId="06472AA9" w14:textId="77777777" w:rsidR="006429D4" w:rsidRDefault="006429D4" w:rsidP="0041225C">
      <w:pPr>
        <w:pStyle w:val="pealkiri"/>
        <w:spacing w:before="0"/>
        <w:rPr>
          <w:b w:val="0"/>
        </w:rPr>
      </w:pPr>
    </w:p>
    <w:p w14:paraId="05985C6F" w14:textId="65C603CF" w:rsidR="00A44A8D" w:rsidRDefault="00A44A8D" w:rsidP="00A44A8D">
      <w:pPr>
        <w:pStyle w:val="pealkiri"/>
        <w:spacing w:before="0"/>
        <w:rPr>
          <w:b w:val="0"/>
        </w:rPr>
      </w:pPr>
      <w:r>
        <w:rPr>
          <w:bCs/>
        </w:rPr>
        <w:t>1</w:t>
      </w:r>
      <w:r w:rsidR="00265BC8">
        <w:rPr>
          <w:bCs/>
        </w:rPr>
        <w:t>2</w:t>
      </w:r>
      <w:r w:rsidRPr="00731E75">
        <w:rPr>
          <w:bCs/>
        </w:rPr>
        <w:t>)</w:t>
      </w:r>
      <w:r>
        <w:rPr>
          <w:b w:val="0"/>
        </w:rPr>
        <w:t xml:space="preserve"> paragrahvi </w:t>
      </w:r>
      <w:r w:rsidR="000B558E">
        <w:rPr>
          <w:b w:val="0"/>
        </w:rPr>
        <w:t>11</w:t>
      </w:r>
      <w:r>
        <w:rPr>
          <w:b w:val="0"/>
          <w:vertAlign w:val="superscript"/>
        </w:rPr>
        <w:t xml:space="preserve"> </w:t>
      </w:r>
      <w:r>
        <w:rPr>
          <w:b w:val="0"/>
        </w:rPr>
        <w:t>täiendatakse lõikega 1</w:t>
      </w:r>
      <w:r>
        <w:rPr>
          <w:b w:val="0"/>
          <w:vertAlign w:val="superscript"/>
        </w:rPr>
        <w:t>1</w:t>
      </w:r>
      <w:r>
        <w:rPr>
          <w:b w:val="0"/>
        </w:rPr>
        <w:t xml:space="preserve"> järgmises sõnastuses:</w:t>
      </w:r>
    </w:p>
    <w:p w14:paraId="1FD07CCF" w14:textId="25B9F641" w:rsidR="00A44A8D" w:rsidRDefault="000B558E" w:rsidP="0041225C">
      <w:pPr>
        <w:pStyle w:val="pealkiri"/>
        <w:spacing w:before="0"/>
        <w:rPr>
          <w:b w:val="0"/>
        </w:rPr>
      </w:pPr>
      <w:r>
        <w:rPr>
          <w:b w:val="0"/>
        </w:rPr>
        <w:t>„(1</w:t>
      </w:r>
      <w:r>
        <w:rPr>
          <w:b w:val="0"/>
          <w:vertAlign w:val="superscript"/>
        </w:rPr>
        <w:t>1</w:t>
      </w:r>
      <w:r w:rsidR="005F36A3" w:rsidRPr="00715384">
        <w:rPr>
          <w:b w:val="0"/>
        </w:rPr>
        <w:t>)</w:t>
      </w:r>
      <w:r>
        <w:rPr>
          <w:b w:val="0"/>
        </w:rPr>
        <w:t xml:space="preserve"> Kodualuse maana </w:t>
      </w:r>
      <w:commentRangeStart w:id="52"/>
      <w:r>
        <w:rPr>
          <w:b w:val="0"/>
        </w:rPr>
        <w:t>käsit</w:t>
      </w:r>
      <w:del w:id="53" w:author="Autor">
        <w:r w:rsidDel="00B115E8">
          <w:rPr>
            <w:b w:val="0"/>
          </w:rPr>
          <w:delText>le</w:delText>
        </w:r>
      </w:del>
      <w:ins w:id="54" w:author="Autor">
        <w:r w:rsidR="00B115E8">
          <w:rPr>
            <w:b w:val="0"/>
          </w:rPr>
          <w:t>a</w:t>
        </w:r>
      </w:ins>
      <w:r>
        <w:rPr>
          <w:b w:val="0"/>
        </w:rPr>
        <w:t>takse</w:t>
      </w:r>
      <w:commentRangeEnd w:id="52"/>
      <w:r w:rsidR="00B115E8">
        <w:rPr>
          <w:rStyle w:val="Kommentaariviide"/>
          <w:rFonts w:eastAsiaTheme="minorHAnsi" w:cstheme="minorBidi"/>
          <w:b w:val="0"/>
          <w:lang w:eastAsia="en-US"/>
        </w:rPr>
        <w:commentReference w:id="52"/>
      </w:r>
      <w:r>
        <w:rPr>
          <w:b w:val="0"/>
        </w:rPr>
        <w:t xml:space="preserve"> maa omaniku omandis olevat või </w:t>
      </w:r>
      <w:r w:rsidRPr="006B50E6">
        <w:rPr>
          <w:b w:val="0"/>
          <w:bCs/>
        </w:rPr>
        <w:t>käesoleva seaduse §-s 10 nimetatud maa kasutaja kasutuses olev</w:t>
      </w:r>
      <w:r>
        <w:rPr>
          <w:b w:val="0"/>
          <w:bCs/>
        </w:rPr>
        <w:t>at</w:t>
      </w:r>
      <w:r w:rsidRPr="006B50E6">
        <w:rPr>
          <w:b w:val="0"/>
          <w:bCs/>
        </w:rPr>
        <w:t xml:space="preserve"> maa</w:t>
      </w:r>
      <w:r>
        <w:rPr>
          <w:b w:val="0"/>
          <w:bCs/>
        </w:rPr>
        <w:t>d</w:t>
      </w:r>
      <w:r w:rsidRPr="006B50E6">
        <w:rPr>
          <w:b w:val="0"/>
          <w:bCs/>
        </w:rPr>
        <w:t>, mille sihtotstarve või üks sihtotstarvetest on elamumaa, või maatulundusmaa õuemaa kõlvik</w:t>
      </w:r>
      <w:ins w:id="55" w:author="Autor">
        <w:r w:rsidR="00B115E8">
          <w:rPr>
            <w:b w:val="0"/>
            <w:bCs/>
          </w:rPr>
          <w:t>ut</w:t>
        </w:r>
      </w:ins>
      <w:r w:rsidRPr="006B50E6">
        <w:rPr>
          <w:b w:val="0"/>
          <w:bCs/>
        </w:rPr>
        <w:t xml:space="preserve">, kui sellel maal asuvas hoones on tema elukoht </w:t>
      </w:r>
      <w:del w:id="56" w:author="Autor">
        <w:r w:rsidRPr="006B50E6" w:rsidDel="00B115E8">
          <w:rPr>
            <w:b w:val="0"/>
            <w:bCs/>
          </w:rPr>
          <w:delText xml:space="preserve">vastavalt </w:delText>
        </w:r>
      </w:del>
      <w:r w:rsidRPr="006B50E6">
        <w:rPr>
          <w:b w:val="0"/>
          <w:bCs/>
        </w:rPr>
        <w:t>rahvastikuregistrisse kantud elukoha andmete</w:t>
      </w:r>
      <w:del w:id="57" w:author="Autor">
        <w:r w:rsidRPr="006B50E6" w:rsidDel="00B115E8">
          <w:rPr>
            <w:b w:val="0"/>
            <w:bCs/>
          </w:rPr>
          <w:delText>le</w:delText>
        </w:r>
      </w:del>
      <w:ins w:id="58" w:author="Autor">
        <w:r w:rsidR="00B115E8">
          <w:rPr>
            <w:b w:val="0"/>
            <w:bCs/>
          </w:rPr>
          <w:t xml:space="preserve"> järgi</w:t>
        </w:r>
      </w:ins>
      <w:r w:rsidRPr="006B50E6">
        <w:rPr>
          <w:b w:val="0"/>
          <w:bCs/>
        </w:rPr>
        <w:t>.</w:t>
      </w:r>
      <w:r>
        <w:rPr>
          <w:b w:val="0"/>
          <w:bCs/>
        </w:rPr>
        <w:t>“</w:t>
      </w:r>
      <w:ins w:id="59" w:author="Autor">
        <w:r w:rsidR="00A21215">
          <w:rPr>
            <w:b w:val="0"/>
            <w:bCs/>
          </w:rPr>
          <w:t>;</w:t>
        </w:r>
      </w:ins>
    </w:p>
    <w:p w14:paraId="61C3F073" w14:textId="77777777" w:rsidR="00A44A8D" w:rsidRDefault="00A44A8D" w:rsidP="0041225C">
      <w:pPr>
        <w:pStyle w:val="pealkiri"/>
        <w:spacing w:before="0"/>
        <w:rPr>
          <w:b w:val="0"/>
        </w:rPr>
      </w:pPr>
    </w:p>
    <w:p w14:paraId="4B93F0D7" w14:textId="5D144C68" w:rsidR="00A44A8D" w:rsidRDefault="00A44A8D" w:rsidP="00A44A8D">
      <w:pPr>
        <w:pStyle w:val="pealkiri"/>
        <w:spacing w:before="0"/>
        <w:rPr>
          <w:b w:val="0"/>
        </w:rPr>
      </w:pPr>
      <w:r>
        <w:rPr>
          <w:bCs/>
        </w:rPr>
        <w:t>1</w:t>
      </w:r>
      <w:r w:rsidR="00265BC8">
        <w:rPr>
          <w:bCs/>
        </w:rPr>
        <w:t>3</w:t>
      </w:r>
      <w:r w:rsidRPr="00FA2B06">
        <w:rPr>
          <w:bCs/>
        </w:rPr>
        <w:t>)</w:t>
      </w:r>
      <w:r>
        <w:rPr>
          <w:b w:val="0"/>
        </w:rPr>
        <w:t xml:space="preserve"> paragrahv</w:t>
      </w:r>
      <w:ins w:id="60" w:author="Autor">
        <w:r w:rsidR="00B115E8">
          <w:rPr>
            <w:b w:val="0"/>
          </w:rPr>
          <w:t>i</w:t>
        </w:r>
      </w:ins>
      <w:r>
        <w:rPr>
          <w:b w:val="0"/>
        </w:rPr>
        <w:t xml:space="preserve"> 11 lõiked </w:t>
      </w:r>
      <w:r w:rsidR="000B558E">
        <w:rPr>
          <w:b w:val="0"/>
        </w:rPr>
        <w:t xml:space="preserve">2 ja </w:t>
      </w:r>
      <w:r>
        <w:rPr>
          <w:b w:val="0"/>
        </w:rPr>
        <w:t>3 muudetakse ja sõnastatakse järgmiselt:</w:t>
      </w:r>
    </w:p>
    <w:p w14:paraId="210ED315" w14:textId="2D62F918" w:rsidR="00240EE4" w:rsidRPr="00391B88" w:rsidRDefault="000B558E" w:rsidP="0041225C">
      <w:pPr>
        <w:pStyle w:val="pealkiri"/>
        <w:spacing w:before="0"/>
        <w:rPr>
          <w:b w:val="0"/>
          <w:bCs/>
        </w:rPr>
      </w:pPr>
      <w:r>
        <w:rPr>
          <w:b w:val="0"/>
          <w:bCs/>
        </w:rPr>
        <w:t>„</w:t>
      </w:r>
      <w:r w:rsidR="00240EE4">
        <w:rPr>
          <w:b w:val="0"/>
          <w:bCs/>
        </w:rPr>
        <w:t>(2)</w:t>
      </w:r>
      <w:r w:rsidR="00240EE4" w:rsidRPr="00240EE4">
        <w:rPr>
          <w:b w:val="0"/>
          <w:bCs/>
        </w:rPr>
        <w:t xml:space="preserve"> </w:t>
      </w:r>
      <w:r w:rsidR="00796E0D">
        <w:rPr>
          <w:b w:val="0"/>
          <w:bCs/>
        </w:rPr>
        <w:t>Käesoleva paragrahvi l</w:t>
      </w:r>
      <w:r w:rsidR="002D3B35" w:rsidRPr="00E84FCD">
        <w:rPr>
          <w:b w:val="0"/>
          <w:bCs/>
        </w:rPr>
        <w:t xml:space="preserve">õikes 1 nimetatud </w:t>
      </w:r>
      <w:r w:rsidR="002837C7" w:rsidRPr="00E84FCD">
        <w:rPr>
          <w:b w:val="0"/>
          <w:bCs/>
        </w:rPr>
        <w:t>maksu</w:t>
      </w:r>
      <w:r w:rsidR="002837C7">
        <w:rPr>
          <w:b w:val="0"/>
          <w:bCs/>
        </w:rPr>
        <w:t>soodustus</w:t>
      </w:r>
      <w:r w:rsidR="002837C7" w:rsidRPr="00391B88">
        <w:rPr>
          <w:b w:val="0"/>
          <w:bCs/>
        </w:rPr>
        <w:t xml:space="preserve"> </w:t>
      </w:r>
      <w:del w:id="61" w:author="Autor">
        <w:r w:rsidR="002D3B35" w:rsidRPr="00391B88" w:rsidDel="00B115E8">
          <w:rPr>
            <w:b w:val="0"/>
            <w:bCs/>
          </w:rPr>
          <w:delText xml:space="preserve">laieneb </w:delText>
        </w:r>
      </w:del>
      <w:ins w:id="62" w:author="Autor">
        <w:r w:rsidR="00B115E8">
          <w:rPr>
            <w:b w:val="0"/>
            <w:bCs/>
          </w:rPr>
          <w:t>kehti</w:t>
        </w:r>
        <w:r w:rsidR="00B115E8" w:rsidRPr="00391B88">
          <w:rPr>
            <w:b w:val="0"/>
            <w:bCs/>
          </w:rPr>
          <w:t xml:space="preserve">b </w:t>
        </w:r>
      </w:ins>
      <w:r w:rsidR="002D3B35" w:rsidRPr="00391B88">
        <w:rPr>
          <w:b w:val="0"/>
          <w:bCs/>
        </w:rPr>
        <w:t xml:space="preserve">hooneühistu maale </w:t>
      </w:r>
      <w:del w:id="63" w:author="Autor">
        <w:r w:rsidR="002D3B35" w:rsidRPr="00391B88" w:rsidDel="00B115E8">
          <w:rPr>
            <w:b w:val="0"/>
            <w:bCs/>
          </w:rPr>
          <w:delText xml:space="preserve">nende </w:delText>
        </w:r>
      </w:del>
      <w:ins w:id="64" w:author="Autor">
        <w:r w:rsidR="00B115E8">
          <w:rPr>
            <w:b w:val="0"/>
            <w:bCs/>
          </w:rPr>
          <w:t>selliste</w:t>
        </w:r>
        <w:r w:rsidR="00B115E8" w:rsidRPr="00391B88">
          <w:rPr>
            <w:b w:val="0"/>
            <w:bCs/>
          </w:rPr>
          <w:t xml:space="preserve"> </w:t>
        </w:r>
      </w:ins>
      <w:r w:rsidR="002D3B35" w:rsidRPr="00391B88">
        <w:rPr>
          <w:b w:val="0"/>
          <w:bCs/>
        </w:rPr>
        <w:t xml:space="preserve">hooneühistu liikmete </w:t>
      </w:r>
      <w:r w:rsidR="00557267">
        <w:rPr>
          <w:b w:val="0"/>
          <w:bCs/>
        </w:rPr>
        <w:t xml:space="preserve">osamaksude </w:t>
      </w:r>
      <w:r w:rsidR="002D3B35" w:rsidRPr="00391B88">
        <w:rPr>
          <w:b w:val="0"/>
          <w:bCs/>
        </w:rPr>
        <w:t>proportsiooni arvestades, kelle rahvastikuregistri</w:t>
      </w:r>
      <w:del w:id="65" w:author="Autor">
        <w:r w:rsidR="002D3B35" w:rsidRPr="00391B88" w:rsidDel="00B115E8">
          <w:rPr>
            <w:b w:val="0"/>
            <w:bCs/>
          </w:rPr>
          <w:delText xml:space="preserve"> </w:delText>
        </w:r>
      </w:del>
      <w:r w:rsidR="002D3B35" w:rsidRPr="00391B88">
        <w:rPr>
          <w:b w:val="0"/>
          <w:bCs/>
        </w:rPr>
        <w:t xml:space="preserve">järgne elukoht </w:t>
      </w:r>
      <w:ins w:id="66" w:author="Autor">
        <w:r w:rsidR="00B115E8">
          <w:rPr>
            <w:b w:val="0"/>
            <w:bCs/>
          </w:rPr>
          <w:t xml:space="preserve">on sellel maal </w:t>
        </w:r>
      </w:ins>
      <w:r w:rsidR="002D3B35" w:rsidRPr="00391B88">
        <w:rPr>
          <w:b w:val="0"/>
          <w:bCs/>
        </w:rPr>
        <w:t>asu</w:t>
      </w:r>
      <w:del w:id="67" w:author="Autor">
        <w:r w:rsidR="002D3B35" w:rsidRPr="00391B88" w:rsidDel="00B115E8">
          <w:rPr>
            <w:b w:val="0"/>
            <w:bCs/>
          </w:rPr>
          <w:delText>b vasta</w:delText>
        </w:r>
      </w:del>
      <w:r w:rsidR="002D3B35" w:rsidRPr="00391B88">
        <w:rPr>
          <w:b w:val="0"/>
          <w:bCs/>
        </w:rPr>
        <w:t xml:space="preserve">vas hoones. </w:t>
      </w:r>
    </w:p>
    <w:p w14:paraId="50C4A2F2" w14:textId="77777777" w:rsidR="00CD0F62" w:rsidRDefault="00CD0F62" w:rsidP="0041225C">
      <w:pPr>
        <w:pStyle w:val="pealkiri"/>
        <w:spacing w:before="0"/>
      </w:pPr>
    </w:p>
    <w:p w14:paraId="22AC0159" w14:textId="37CC8EFD" w:rsidR="00CD0F62" w:rsidRDefault="00CD0F62" w:rsidP="0041225C">
      <w:pPr>
        <w:pStyle w:val="pealkiri"/>
        <w:spacing w:before="0"/>
        <w:rPr>
          <w:b w:val="0"/>
          <w:bCs/>
        </w:rPr>
      </w:pPr>
      <w:r w:rsidRPr="00C578D5">
        <w:rPr>
          <w:b w:val="0"/>
          <w:bCs/>
        </w:rPr>
        <w:t xml:space="preserve">(3) </w:t>
      </w:r>
      <w:bookmarkStart w:id="68" w:name="_Hlk155967426"/>
      <w:r w:rsidRPr="00C578D5">
        <w:rPr>
          <w:b w:val="0"/>
          <w:bCs/>
        </w:rPr>
        <w:t xml:space="preserve">Kui maa </w:t>
      </w:r>
      <w:r w:rsidR="003C24EF" w:rsidRPr="00C578D5">
        <w:rPr>
          <w:b w:val="0"/>
          <w:bCs/>
        </w:rPr>
        <w:t xml:space="preserve">või korteriomand </w:t>
      </w:r>
      <w:r w:rsidRPr="00C578D5">
        <w:rPr>
          <w:b w:val="0"/>
          <w:bCs/>
        </w:rPr>
        <w:t xml:space="preserve">on </w:t>
      </w:r>
      <w:proofErr w:type="spellStart"/>
      <w:r w:rsidRPr="00C578D5">
        <w:rPr>
          <w:b w:val="0"/>
          <w:bCs/>
        </w:rPr>
        <w:t>ühis</w:t>
      </w:r>
      <w:proofErr w:type="spellEnd"/>
      <w:r w:rsidRPr="00C578D5">
        <w:rPr>
          <w:b w:val="0"/>
          <w:bCs/>
        </w:rPr>
        <w:t>- või kaasomandis</w:t>
      </w:r>
      <w:r w:rsidR="00855D98" w:rsidRPr="00C578D5">
        <w:rPr>
          <w:b w:val="0"/>
          <w:bCs/>
        </w:rPr>
        <w:t xml:space="preserve"> või </w:t>
      </w:r>
      <w:r w:rsidR="001823E6">
        <w:rPr>
          <w:b w:val="0"/>
          <w:bCs/>
        </w:rPr>
        <w:t xml:space="preserve">käesoleva seaduse </w:t>
      </w:r>
      <w:r w:rsidR="00855D98" w:rsidRPr="00C578D5">
        <w:rPr>
          <w:b w:val="0"/>
          <w:bCs/>
        </w:rPr>
        <w:t xml:space="preserve">§ 10 lõike 2 alusel </w:t>
      </w:r>
      <w:ins w:id="69" w:author="Autor">
        <w:r w:rsidR="00B169B0">
          <w:rPr>
            <w:b w:val="0"/>
            <w:bCs/>
          </w:rPr>
          <w:t xml:space="preserve">kasutada </w:t>
        </w:r>
      </w:ins>
      <w:r w:rsidR="00855D98" w:rsidRPr="00C578D5">
        <w:rPr>
          <w:b w:val="0"/>
          <w:bCs/>
        </w:rPr>
        <w:t>antud</w:t>
      </w:r>
      <w:del w:id="70" w:author="Autor">
        <w:r w:rsidR="00855D98" w:rsidRPr="00C578D5" w:rsidDel="00B169B0">
          <w:rPr>
            <w:b w:val="0"/>
            <w:bCs/>
          </w:rPr>
          <w:delText xml:space="preserve"> kasutada</w:delText>
        </w:r>
      </w:del>
      <w:r w:rsidRPr="00C578D5">
        <w:rPr>
          <w:b w:val="0"/>
          <w:bCs/>
        </w:rPr>
        <w:t xml:space="preserve">, </w:t>
      </w:r>
      <w:commentRangeStart w:id="71"/>
      <w:r w:rsidR="002D3B35" w:rsidRPr="00C578D5">
        <w:rPr>
          <w:b w:val="0"/>
          <w:bCs/>
        </w:rPr>
        <w:t>arvestatakse</w:t>
      </w:r>
      <w:commentRangeEnd w:id="71"/>
      <w:r w:rsidR="00EB12FB">
        <w:rPr>
          <w:rStyle w:val="Kommentaariviide"/>
          <w:rFonts w:eastAsiaTheme="minorHAnsi" w:cstheme="minorBidi"/>
          <w:b w:val="0"/>
          <w:lang w:eastAsia="en-US"/>
        </w:rPr>
        <w:commentReference w:id="71"/>
      </w:r>
      <w:r w:rsidR="002D3B35" w:rsidRPr="00C578D5">
        <w:rPr>
          <w:b w:val="0"/>
          <w:bCs/>
        </w:rPr>
        <w:t xml:space="preserve"> </w:t>
      </w:r>
      <w:r w:rsidR="00796E0D" w:rsidRPr="00C578D5">
        <w:rPr>
          <w:b w:val="0"/>
          <w:bCs/>
        </w:rPr>
        <w:t xml:space="preserve">käesoleva paragrahvi </w:t>
      </w:r>
      <w:r w:rsidR="002D3B35" w:rsidRPr="00C578D5">
        <w:rPr>
          <w:b w:val="0"/>
          <w:bCs/>
        </w:rPr>
        <w:t xml:space="preserve">lõikes 1 nimetatud </w:t>
      </w:r>
      <w:r w:rsidR="002837C7" w:rsidRPr="00C578D5">
        <w:rPr>
          <w:b w:val="0"/>
          <w:bCs/>
        </w:rPr>
        <w:t>maksusoodustus</w:t>
      </w:r>
      <w:del w:id="72" w:author="Autor">
        <w:r w:rsidR="002837C7" w:rsidRPr="00C578D5" w:rsidDel="00B169B0">
          <w:rPr>
            <w:b w:val="0"/>
            <w:bCs/>
          </w:rPr>
          <w:delText xml:space="preserve">e </w:delText>
        </w:r>
        <w:r w:rsidR="002D3B35" w:rsidRPr="00C578D5" w:rsidDel="00B169B0">
          <w:rPr>
            <w:b w:val="0"/>
            <w:bCs/>
          </w:rPr>
          <w:delText>summa</w:delText>
        </w:r>
      </w:del>
      <w:r w:rsidR="002D3B35" w:rsidRPr="00C578D5">
        <w:rPr>
          <w:b w:val="0"/>
          <w:bCs/>
        </w:rPr>
        <w:t xml:space="preserve">t omandile </w:t>
      </w:r>
      <w:r w:rsidR="00AD789A" w:rsidRPr="00C578D5">
        <w:rPr>
          <w:b w:val="0"/>
          <w:bCs/>
        </w:rPr>
        <w:t xml:space="preserve">või maakasutusele </w:t>
      </w:r>
      <w:r w:rsidR="002D3B35" w:rsidRPr="00C578D5">
        <w:rPr>
          <w:b w:val="0"/>
          <w:bCs/>
        </w:rPr>
        <w:t>ü</w:t>
      </w:r>
      <w:del w:id="73" w:author="Autor">
        <w:r w:rsidR="002D3B35" w:rsidRPr="00C578D5" w:rsidDel="00B169B0">
          <w:rPr>
            <w:b w:val="0"/>
            <w:bCs/>
          </w:rPr>
          <w:delText>he</w:delText>
        </w:r>
      </w:del>
      <w:ins w:id="74" w:author="Autor">
        <w:r w:rsidR="00B169B0">
          <w:rPr>
            <w:b w:val="0"/>
            <w:bCs/>
          </w:rPr>
          <w:t xml:space="preserve">ks </w:t>
        </w:r>
      </w:ins>
      <w:r w:rsidR="002D3B35" w:rsidRPr="00C578D5">
        <w:rPr>
          <w:b w:val="0"/>
          <w:bCs/>
        </w:rPr>
        <w:t>kord</w:t>
      </w:r>
      <w:del w:id="75" w:author="Autor">
        <w:r w:rsidR="002D3B35" w:rsidRPr="00C578D5" w:rsidDel="00B169B0">
          <w:rPr>
            <w:b w:val="0"/>
            <w:bCs/>
          </w:rPr>
          <w:delText>selt</w:delText>
        </w:r>
      </w:del>
      <w:r w:rsidRPr="00C578D5">
        <w:rPr>
          <w:b w:val="0"/>
          <w:bCs/>
        </w:rPr>
        <w:t>.</w:t>
      </w:r>
      <w:r w:rsidR="006A06D1" w:rsidRPr="00C578D5">
        <w:rPr>
          <w:b w:val="0"/>
          <w:bCs/>
        </w:rPr>
        <w:t>“;</w:t>
      </w:r>
      <w:r w:rsidRPr="006F7B69">
        <w:rPr>
          <w:b w:val="0"/>
          <w:bCs/>
        </w:rPr>
        <w:t xml:space="preserve"> </w:t>
      </w:r>
      <w:bookmarkEnd w:id="68"/>
    </w:p>
    <w:p w14:paraId="3BBC683B" w14:textId="77777777" w:rsidR="006F7B69" w:rsidRDefault="006F7B69" w:rsidP="0041225C">
      <w:pPr>
        <w:pStyle w:val="pealkiri"/>
        <w:spacing w:before="0"/>
        <w:rPr>
          <w:b w:val="0"/>
          <w:bCs/>
        </w:rPr>
      </w:pPr>
    </w:p>
    <w:p w14:paraId="107943F4" w14:textId="1B899079" w:rsidR="006A06D1" w:rsidRDefault="00A664C4" w:rsidP="0041225C">
      <w:pPr>
        <w:pStyle w:val="pealkiri"/>
        <w:spacing w:before="0"/>
        <w:rPr>
          <w:b w:val="0"/>
          <w:bCs/>
        </w:rPr>
      </w:pPr>
      <w:bookmarkStart w:id="76" w:name="_Hlk163643216"/>
      <w:r>
        <w:t>1</w:t>
      </w:r>
      <w:r w:rsidR="00265BC8">
        <w:t>4</w:t>
      </w:r>
      <w:r w:rsidR="006A06D1" w:rsidRPr="00391B88">
        <w:t>)</w:t>
      </w:r>
      <w:r w:rsidR="006A06D1">
        <w:rPr>
          <w:b w:val="0"/>
          <w:bCs/>
        </w:rPr>
        <w:t xml:space="preserve"> paragrahvi 11 lõiked 3</w:t>
      </w:r>
      <w:r w:rsidR="006A06D1" w:rsidRPr="00391B88">
        <w:rPr>
          <w:b w:val="0"/>
          <w:bCs/>
          <w:vertAlign w:val="superscript"/>
        </w:rPr>
        <w:t>1</w:t>
      </w:r>
      <w:r w:rsidR="00796E0D">
        <w:rPr>
          <w:b w:val="0"/>
          <w:bCs/>
        </w:rPr>
        <w:t xml:space="preserve"> ja </w:t>
      </w:r>
      <w:r w:rsidR="006A06D1">
        <w:rPr>
          <w:b w:val="0"/>
          <w:bCs/>
        </w:rPr>
        <w:t>3</w:t>
      </w:r>
      <w:r w:rsidR="006A06D1" w:rsidRPr="00391B88">
        <w:rPr>
          <w:b w:val="0"/>
          <w:bCs/>
          <w:vertAlign w:val="superscript"/>
        </w:rPr>
        <w:t>2</w:t>
      </w:r>
      <w:r w:rsidR="006A06D1">
        <w:rPr>
          <w:b w:val="0"/>
          <w:bCs/>
        </w:rPr>
        <w:t xml:space="preserve"> tunnistatakse kehtetuks;</w:t>
      </w:r>
    </w:p>
    <w:bookmarkEnd w:id="76"/>
    <w:p w14:paraId="3CEAC2EC" w14:textId="77777777" w:rsidR="002C3CD5" w:rsidRDefault="002C3CD5" w:rsidP="0041225C">
      <w:pPr>
        <w:pStyle w:val="pealkiri"/>
        <w:spacing w:before="0"/>
      </w:pPr>
    </w:p>
    <w:p w14:paraId="7366AB66" w14:textId="1A7536DA" w:rsidR="00796E0D" w:rsidRDefault="00A664C4" w:rsidP="0041225C">
      <w:pPr>
        <w:pStyle w:val="pealkiri"/>
        <w:spacing w:before="0"/>
        <w:rPr>
          <w:b w:val="0"/>
          <w:bCs/>
        </w:rPr>
      </w:pPr>
      <w:r>
        <w:t>1</w:t>
      </w:r>
      <w:r w:rsidR="00265BC8">
        <w:t>5</w:t>
      </w:r>
      <w:r w:rsidR="00796E0D" w:rsidRPr="00391B88">
        <w:t>)</w:t>
      </w:r>
      <w:r w:rsidR="00796E0D">
        <w:rPr>
          <w:b w:val="0"/>
          <w:bCs/>
        </w:rPr>
        <w:t xml:space="preserve"> paragrahvi 11 lõi</w:t>
      </w:r>
      <w:r w:rsidR="00C31482">
        <w:rPr>
          <w:b w:val="0"/>
          <w:bCs/>
        </w:rPr>
        <w:t>ked</w:t>
      </w:r>
      <w:r w:rsidR="00D70FF1">
        <w:rPr>
          <w:b w:val="0"/>
          <w:bCs/>
        </w:rPr>
        <w:t xml:space="preserve"> 5</w:t>
      </w:r>
      <w:del w:id="77" w:author="Autor">
        <w:r w:rsidR="00023A04" w:rsidRPr="00023A04" w:rsidDel="00B169B0">
          <w:rPr>
            <w:b w:val="0"/>
            <w:bCs/>
          </w:rPr>
          <w:delText>–</w:delText>
        </w:r>
      </w:del>
      <w:ins w:id="78" w:author="Autor">
        <w:r w:rsidR="00B169B0">
          <w:rPr>
            <w:b w:val="0"/>
            <w:bCs/>
          </w:rPr>
          <w:t xml:space="preserve"> ja </w:t>
        </w:r>
      </w:ins>
      <w:r w:rsidR="004E2D5B">
        <w:rPr>
          <w:b w:val="0"/>
          <w:bCs/>
        </w:rPr>
        <w:t xml:space="preserve">6 </w:t>
      </w:r>
      <w:r w:rsidR="00796E0D">
        <w:rPr>
          <w:b w:val="0"/>
          <w:bCs/>
        </w:rPr>
        <w:t>muudetakse ja sõnastatakse järgmiselt:</w:t>
      </w:r>
    </w:p>
    <w:p w14:paraId="0646D64C" w14:textId="3188190D" w:rsidR="00DA0244" w:rsidRDefault="00796E0D" w:rsidP="0041225C">
      <w:pPr>
        <w:pStyle w:val="pealkiri"/>
        <w:spacing w:before="0"/>
        <w:rPr>
          <w:b w:val="0"/>
          <w:bCs/>
        </w:rPr>
      </w:pPr>
      <w:r>
        <w:rPr>
          <w:b w:val="0"/>
          <w:bCs/>
        </w:rPr>
        <w:t>„</w:t>
      </w:r>
      <w:r w:rsidR="006F7B69" w:rsidRPr="006F7B69">
        <w:rPr>
          <w:b w:val="0"/>
          <w:bCs/>
        </w:rPr>
        <w:t>(</w:t>
      </w:r>
      <w:r>
        <w:rPr>
          <w:b w:val="0"/>
          <w:bCs/>
        </w:rPr>
        <w:t>5</w:t>
      </w:r>
      <w:r w:rsidR="006F7B69" w:rsidRPr="006F7B69">
        <w:rPr>
          <w:b w:val="0"/>
          <w:bCs/>
        </w:rPr>
        <w:t xml:space="preserve">) </w:t>
      </w:r>
      <w:bookmarkStart w:id="79" w:name="_Hlk155967160"/>
      <w:r w:rsidR="006F7B69" w:rsidRPr="006F7B69">
        <w:rPr>
          <w:b w:val="0"/>
          <w:bCs/>
        </w:rPr>
        <w:t xml:space="preserve">Kohaliku omavalitsuse </w:t>
      </w:r>
      <w:r w:rsidR="00D62B96">
        <w:rPr>
          <w:b w:val="0"/>
          <w:bCs/>
        </w:rPr>
        <w:t xml:space="preserve">üksuse </w:t>
      </w:r>
      <w:r>
        <w:rPr>
          <w:b w:val="0"/>
          <w:bCs/>
        </w:rPr>
        <w:t xml:space="preserve">volikogu </w:t>
      </w:r>
      <w:r w:rsidR="006F7B69" w:rsidRPr="006F7B69">
        <w:rPr>
          <w:b w:val="0"/>
          <w:bCs/>
        </w:rPr>
        <w:t xml:space="preserve">võib </w:t>
      </w:r>
      <w:r w:rsidR="001823E6">
        <w:rPr>
          <w:b w:val="0"/>
          <w:bCs/>
        </w:rPr>
        <w:t xml:space="preserve">käesoleva </w:t>
      </w:r>
      <w:r w:rsidR="002837C7">
        <w:rPr>
          <w:b w:val="0"/>
          <w:bCs/>
        </w:rPr>
        <w:t>paragrahvi lõikes 1</w:t>
      </w:r>
      <w:r w:rsidR="000B558E">
        <w:rPr>
          <w:b w:val="0"/>
          <w:bCs/>
          <w:vertAlign w:val="superscript"/>
        </w:rPr>
        <w:t>1</w:t>
      </w:r>
      <w:r w:rsidR="002837C7">
        <w:rPr>
          <w:b w:val="0"/>
          <w:bCs/>
        </w:rPr>
        <w:t xml:space="preserve"> nimetatud tingimuste</w:t>
      </w:r>
      <w:ins w:id="80" w:author="Autor">
        <w:r w:rsidR="00B169B0">
          <w:rPr>
            <w:b w:val="0"/>
            <w:bCs/>
          </w:rPr>
          <w:t>l</w:t>
        </w:r>
      </w:ins>
      <w:del w:id="81" w:author="Autor">
        <w:r w:rsidR="002837C7" w:rsidDel="00B169B0">
          <w:rPr>
            <w:b w:val="0"/>
            <w:bCs/>
          </w:rPr>
          <w:delText xml:space="preserve"> täitmise korral</w:delText>
        </w:r>
      </w:del>
      <w:r w:rsidR="002837C7">
        <w:rPr>
          <w:b w:val="0"/>
          <w:bCs/>
        </w:rPr>
        <w:t xml:space="preserve"> </w:t>
      </w:r>
      <w:r w:rsidRPr="00796E0D">
        <w:rPr>
          <w:b w:val="0"/>
          <w:bCs/>
        </w:rPr>
        <w:t xml:space="preserve">määrata </w:t>
      </w:r>
      <w:r w:rsidR="00C31482">
        <w:rPr>
          <w:b w:val="0"/>
          <w:bCs/>
        </w:rPr>
        <w:t>täiendava maksu</w:t>
      </w:r>
      <w:r w:rsidR="002837C7">
        <w:rPr>
          <w:b w:val="0"/>
          <w:bCs/>
        </w:rPr>
        <w:t xml:space="preserve">soodustuse </w:t>
      </w:r>
      <w:del w:id="82" w:author="Autor">
        <w:r w:rsidR="00C31482" w:rsidDel="00B169B0">
          <w:rPr>
            <w:b w:val="0"/>
            <w:bCs/>
          </w:rPr>
          <w:delText xml:space="preserve">summa </w:delText>
        </w:r>
      </w:del>
      <w:commentRangeStart w:id="83"/>
      <w:r w:rsidR="006E7E7F">
        <w:rPr>
          <w:b w:val="0"/>
          <w:bCs/>
        </w:rPr>
        <w:t>j</w:t>
      </w:r>
      <w:r w:rsidR="00DA0244">
        <w:rPr>
          <w:b w:val="0"/>
          <w:bCs/>
        </w:rPr>
        <w:t>ärgmistele sihtrühmadele:</w:t>
      </w:r>
    </w:p>
    <w:p w14:paraId="33909928" w14:textId="142CC38D" w:rsidR="00DA0244" w:rsidRDefault="00DA0244" w:rsidP="00E84FCD">
      <w:pPr>
        <w:pStyle w:val="pealkiri"/>
        <w:spacing w:before="0"/>
        <w:jc w:val="left"/>
        <w:rPr>
          <w:b w:val="0"/>
          <w:bCs/>
        </w:rPr>
      </w:pPr>
      <w:r>
        <w:rPr>
          <w:b w:val="0"/>
          <w:bCs/>
        </w:rPr>
        <w:t xml:space="preserve">1) </w:t>
      </w:r>
      <w:r w:rsidR="002D3B35" w:rsidRPr="006F7B69">
        <w:rPr>
          <w:b w:val="0"/>
          <w:bCs/>
        </w:rPr>
        <w:t xml:space="preserve">riikliku pensionikindlustuse seaduse alusel pensioni </w:t>
      </w:r>
      <w:commentRangeStart w:id="84"/>
      <w:r w:rsidR="002D3B35" w:rsidRPr="006F7B69">
        <w:rPr>
          <w:b w:val="0"/>
          <w:bCs/>
        </w:rPr>
        <w:t>saaja</w:t>
      </w:r>
      <w:del w:id="85" w:author="Autor">
        <w:r w:rsidDel="00B169B0">
          <w:rPr>
            <w:b w:val="0"/>
            <w:bCs/>
          </w:rPr>
          <w:delText>tele</w:delText>
        </w:r>
      </w:del>
      <w:ins w:id="86" w:author="Autor">
        <w:r w:rsidR="00B169B0">
          <w:rPr>
            <w:b w:val="0"/>
            <w:bCs/>
          </w:rPr>
          <w:t>d</w:t>
        </w:r>
        <w:commentRangeEnd w:id="84"/>
        <w:r w:rsidR="00B169B0">
          <w:rPr>
            <w:rStyle w:val="Kommentaariviide"/>
            <w:rFonts w:eastAsiaTheme="minorHAnsi" w:cstheme="minorBidi"/>
            <w:b w:val="0"/>
            <w:lang w:eastAsia="en-US"/>
          </w:rPr>
          <w:commentReference w:id="84"/>
        </w:r>
      </w:ins>
      <w:r>
        <w:rPr>
          <w:b w:val="0"/>
          <w:bCs/>
        </w:rPr>
        <w:t>;</w:t>
      </w:r>
    </w:p>
    <w:p w14:paraId="6A15BA75" w14:textId="34FF7939" w:rsidR="00DA0244" w:rsidRDefault="00DA0244" w:rsidP="00E84FCD">
      <w:pPr>
        <w:pStyle w:val="pealkiri"/>
        <w:spacing w:before="0"/>
        <w:jc w:val="left"/>
        <w:rPr>
          <w:b w:val="0"/>
          <w:bCs/>
        </w:rPr>
      </w:pPr>
      <w:r>
        <w:rPr>
          <w:b w:val="0"/>
          <w:bCs/>
        </w:rPr>
        <w:t xml:space="preserve">2) </w:t>
      </w:r>
      <w:r w:rsidR="002D3B35" w:rsidRPr="006F7B69">
        <w:rPr>
          <w:b w:val="0"/>
          <w:bCs/>
        </w:rPr>
        <w:t>isiku</w:t>
      </w:r>
      <w:del w:id="87" w:author="Autor">
        <w:r w:rsidR="002D3B35" w:rsidDel="00B169B0">
          <w:rPr>
            <w:b w:val="0"/>
            <w:bCs/>
          </w:rPr>
          <w:delText>tele</w:delText>
        </w:r>
      </w:del>
      <w:ins w:id="88" w:author="Autor">
        <w:r w:rsidR="00B169B0">
          <w:rPr>
            <w:b w:val="0"/>
            <w:bCs/>
          </w:rPr>
          <w:t>d</w:t>
        </w:r>
      </w:ins>
      <w:r w:rsidR="002D3B35" w:rsidRPr="006F7B69">
        <w:rPr>
          <w:b w:val="0"/>
          <w:bCs/>
        </w:rPr>
        <w:t>, kellel on töövõimetoetuse seaduse alusel tuvastatud osaline või puuduv töövõime</w:t>
      </w:r>
      <w:r w:rsidR="002837C7">
        <w:rPr>
          <w:b w:val="0"/>
          <w:bCs/>
        </w:rPr>
        <w:t>.</w:t>
      </w:r>
      <w:commentRangeEnd w:id="83"/>
      <w:r w:rsidR="00B169B0">
        <w:rPr>
          <w:rStyle w:val="Kommentaariviide"/>
          <w:rFonts w:eastAsiaTheme="minorHAnsi" w:cstheme="minorBidi"/>
          <w:b w:val="0"/>
          <w:lang w:eastAsia="en-US"/>
        </w:rPr>
        <w:commentReference w:id="83"/>
      </w:r>
    </w:p>
    <w:p w14:paraId="2CCE565C" w14:textId="77777777" w:rsidR="000E502F" w:rsidRDefault="000E502F" w:rsidP="00C31482">
      <w:pPr>
        <w:pStyle w:val="pealkiri"/>
        <w:spacing w:before="0"/>
        <w:rPr>
          <w:b w:val="0"/>
          <w:bCs/>
        </w:rPr>
      </w:pPr>
    </w:p>
    <w:p w14:paraId="6C87705F" w14:textId="755F4B62" w:rsidR="002837C7" w:rsidRDefault="00C31482" w:rsidP="00C31482">
      <w:pPr>
        <w:pStyle w:val="pealkiri"/>
        <w:spacing w:before="0"/>
        <w:rPr>
          <w:b w:val="0"/>
          <w:bCs/>
        </w:rPr>
      </w:pPr>
      <w:r>
        <w:rPr>
          <w:b w:val="0"/>
          <w:bCs/>
        </w:rPr>
        <w:t xml:space="preserve">(6) </w:t>
      </w:r>
      <w:r w:rsidR="002837C7" w:rsidRPr="006F7B69">
        <w:rPr>
          <w:b w:val="0"/>
          <w:bCs/>
        </w:rPr>
        <w:t xml:space="preserve">Kohaliku omavalitsuse </w:t>
      </w:r>
      <w:r w:rsidR="002837C7">
        <w:rPr>
          <w:b w:val="0"/>
          <w:bCs/>
        </w:rPr>
        <w:t xml:space="preserve">üksuse volikogu </w:t>
      </w:r>
      <w:r w:rsidR="002837C7" w:rsidRPr="006F7B69">
        <w:rPr>
          <w:b w:val="0"/>
          <w:bCs/>
        </w:rPr>
        <w:t xml:space="preserve">võib </w:t>
      </w:r>
      <w:r w:rsidR="001823E6">
        <w:rPr>
          <w:b w:val="0"/>
          <w:bCs/>
        </w:rPr>
        <w:t xml:space="preserve">käesoleva </w:t>
      </w:r>
      <w:r w:rsidR="002837C7">
        <w:rPr>
          <w:b w:val="0"/>
          <w:bCs/>
        </w:rPr>
        <w:t>paragrahvi lõikes 1</w:t>
      </w:r>
      <w:r w:rsidR="000B558E">
        <w:rPr>
          <w:b w:val="0"/>
          <w:bCs/>
          <w:vertAlign w:val="superscript"/>
        </w:rPr>
        <w:t>1</w:t>
      </w:r>
      <w:r w:rsidR="002837C7">
        <w:rPr>
          <w:b w:val="0"/>
          <w:bCs/>
        </w:rPr>
        <w:t xml:space="preserve"> nimetatud tingimuste</w:t>
      </w:r>
      <w:ins w:id="89" w:author="Autor">
        <w:r w:rsidR="00B169B0">
          <w:rPr>
            <w:b w:val="0"/>
            <w:bCs/>
          </w:rPr>
          <w:t>l</w:t>
        </w:r>
      </w:ins>
      <w:del w:id="90" w:author="Autor">
        <w:r w:rsidR="002837C7" w:rsidDel="00B169B0">
          <w:rPr>
            <w:b w:val="0"/>
            <w:bCs/>
          </w:rPr>
          <w:delText xml:space="preserve"> täitmise korral</w:delText>
        </w:r>
      </w:del>
      <w:r w:rsidR="002837C7" w:rsidRPr="002837C7">
        <w:rPr>
          <w:b w:val="0"/>
          <w:bCs/>
        </w:rPr>
        <w:t xml:space="preserve"> </w:t>
      </w:r>
      <w:commentRangeStart w:id="91"/>
      <w:ins w:id="92" w:author="Autor">
        <w:r w:rsidR="003670F3">
          <w:rPr>
            <w:b w:val="0"/>
            <w:bCs/>
          </w:rPr>
          <w:t>määrata täiendava maksusoodustuse</w:t>
        </w:r>
      </w:ins>
      <w:del w:id="93" w:author="Autor">
        <w:r w:rsidR="002837C7" w:rsidDel="003670F3">
          <w:rPr>
            <w:b w:val="0"/>
            <w:bCs/>
          </w:rPr>
          <w:delText>vabastada</w:delText>
        </w:r>
      </w:del>
      <w:r w:rsidR="002837C7">
        <w:rPr>
          <w:b w:val="0"/>
          <w:bCs/>
        </w:rPr>
        <w:t xml:space="preserve"> </w:t>
      </w:r>
      <w:del w:id="94" w:author="Autor">
        <w:r w:rsidR="000E502F" w:rsidDel="00B169B0">
          <w:rPr>
            <w:b w:val="0"/>
            <w:bCs/>
          </w:rPr>
          <w:delText xml:space="preserve">täiendavalt </w:delText>
        </w:r>
      </w:del>
      <w:ins w:id="95" w:author="Autor">
        <w:del w:id="96" w:author="Autor">
          <w:r w:rsidR="00B169B0" w:rsidDel="003670F3">
            <w:rPr>
              <w:b w:val="0"/>
              <w:bCs/>
            </w:rPr>
            <w:delText xml:space="preserve"> </w:delText>
          </w:r>
        </w:del>
      </w:ins>
      <w:r w:rsidR="002837C7" w:rsidRPr="00CA3DBD">
        <w:rPr>
          <w:b w:val="0"/>
          <w:bCs/>
        </w:rPr>
        <w:t>represseeritu</w:t>
      </w:r>
      <w:ins w:id="97" w:author="Autor">
        <w:r w:rsidR="003670F3">
          <w:rPr>
            <w:b w:val="0"/>
            <w:bCs/>
          </w:rPr>
          <w:t>le</w:t>
        </w:r>
      </w:ins>
      <w:r w:rsidR="002837C7" w:rsidRPr="00CA3DBD">
        <w:rPr>
          <w:b w:val="0"/>
          <w:bCs/>
        </w:rPr>
        <w:t xml:space="preserve"> ja represseerituga võrdsustatud isiku</w:t>
      </w:r>
      <w:ins w:id="98" w:author="Autor">
        <w:r w:rsidR="003670F3">
          <w:rPr>
            <w:b w:val="0"/>
            <w:bCs/>
          </w:rPr>
          <w:t>le</w:t>
        </w:r>
      </w:ins>
      <w:r w:rsidR="002837C7" w:rsidRPr="00CA3DBD">
        <w:rPr>
          <w:b w:val="0"/>
          <w:bCs/>
        </w:rPr>
        <w:t xml:space="preserve"> okupatsioonirežiimide poolt represseeritud isiku seaduse tähenduses</w:t>
      </w:r>
      <w:ins w:id="99" w:author="Autor">
        <w:r w:rsidR="003670F3">
          <w:rPr>
            <w:b w:val="0"/>
            <w:bCs/>
          </w:rPr>
          <w:t xml:space="preserve">, </w:t>
        </w:r>
        <w:commentRangeStart w:id="100"/>
        <w:r w:rsidR="003670F3">
          <w:rPr>
            <w:b w:val="0"/>
            <w:bCs/>
          </w:rPr>
          <w:t>vabastades maamaksust kogu</w:t>
        </w:r>
      </w:ins>
      <w:r w:rsidR="002837C7" w:rsidRPr="00CA3DBD">
        <w:rPr>
          <w:b w:val="0"/>
          <w:bCs/>
        </w:rPr>
        <w:t xml:space="preserve"> tema kasutuses oleva maa</w:t>
      </w:r>
      <w:del w:id="101" w:author="Autor">
        <w:r w:rsidR="002837C7" w:rsidDel="003670F3">
          <w:rPr>
            <w:b w:val="0"/>
            <w:bCs/>
          </w:rPr>
          <w:delText xml:space="preserve"> </w:delText>
        </w:r>
        <w:r w:rsidR="002837C7" w:rsidDel="00B169B0">
          <w:rPr>
            <w:b w:val="0"/>
            <w:bCs/>
          </w:rPr>
          <w:delText>maamaksust täies ulatuses</w:delText>
        </w:r>
      </w:del>
      <w:commentRangeEnd w:id="100"/>
      <w:r w:rsidR="00D05954">
        <w:rPr>
          <w:rStyle w:val="Kommentaariviide"/>
          <w:rFonts w:eastAsiaTheme="minorHAnsi" w:cstheme="minorBidi"/>
          <w:b w:val="0"/>
          <w:lang w:eastAsia="en-US"/>
        </w:rPr>
        <w:commentReference w:id="100"/>
      </w:r>
      <w:r w:rsidR="002837C7">
        <w:rPr>
          <w:b w:val="0"/>
          <w:bCs/>
        </w:rPr>
        <w:t>.</w:t>
      </w:r>
      <w:r w:rsidR="004E2D5B">
        <w:rPr>
          <w:b w:val="0"/>
          <w:bCs/>
        </w:rPr>
        <w:t>“;</w:t>
      </w:r>
      <w:commentRangeEnd w:id="91"/>
      <w:r w:rsidR="002462B7">
        <w:rPr>
          <w:rStyle w:val="Kommentaariviide"/>
          <w:rFonts w:eastAsiaTheme="minorHAnsi" w:cstheme="minorBidi"/>
          <w:b w:val="0"/>
          <w:lang w:eastAsia="en-US"/>
        </w:rPr>
        <w:commentReference w:id="91"/>
      </w:r>
    </w:p>
    <w:bookmarkEnd w:id="79"/>
    <w:p w14:paraId="584914FF" w14:textId="77777777" w:rsidR="00D70FF1" w:rsidRDefault="00D70FF1" w:rsidP="0041225C">
      <w:pPr>
        <w:pStyle w:val="pealkiri"/>
        <w:spacing w:before="0"/>
        <w:rPr>
          <w:b w:val="0"/>
          <w:bCs/>
        </w:rPr>
      </w:pPr>
    </w:p>
    <w:p w14:paraId="6AE21534" w14:textId="6E41235F" w:rsidR="004E2D5B" w:rsidRDefault="004E2D5B" w:rsidP="004E2D5B">
      <w:pPr>
        <w:pStyle w:val="pealkiri"/>
        <w:spacing w:before="0"/>
        <w:rPr>
          <w:b w:val="0"/>
          <w:bCs/>
        </w:rPr>
      </w:pPr>
      <w:r>
        <w:t>16</w:t>
      </w:r>
      <w:r w:rsidRPr="00391B88">
        <w:t>)</w:t>
      </w:r>
      <w:r>
        <w:rPr>
          <w:b w:val="0"/>
          <w:bCs/>
        </w:rPr>
        <w:t xml:space="preserve"> paragrahvi 11 lõiked 7</w:t>
      </w:r>
      <w:ins w:id="102" w:author="Autor">
        <w:r w:rsidR="00A21215">
          <w:rPr>
            <w:b w:val="0"/>
            <w:bCs/>
          </w:rPr>
          <w:t xml:space="preserve"> ja </w:t>
        </w:r>
      </w:ins>
      <w:del w:id="103" w:author="Autor">
        <w:r w:rsidRPr="00023A04" w:rsidDel="00A21215">
          <w:rPr>
            <w:b w:val="0"/>
            <w:bCs/>
          </w:rPr>
          <w:delText>–</w:delText>
        </w:r>
      </w:del>
      <w:r>
        <w:rPr>
          <w:b w:val="0"/>
          <w:bCs/>
        </w:rPr>
        <w:t>8 muudetakse ja sõnastatakse järgmiselt:</w:t>
      </w:r>
    </w:p>
    <w:p w14:paraId="55901DDD" w14:textId="1ECB52D3" w:rsidR="00CA3DBD" w:rsidRDefault="004E2D5B" w:rsidP="00CA3DBD">
      <w:pPr>
        <w:spacing w:line="262" w:lineRule="auto"/>
        <w:ind w:right="52"/>
      </w:pPr>
      <w:r>
        <w:t>„</w:t>
      </w:r>
      <w:r w:rsidR="00CA3DBD" w:rsidRPr="00CA3DBD">
        <w:t>(</w:t>
      </w:r>
      <w:r w:rsidR="00EA23BB">
        <w:t>7</w:t>
      </w:r>
      <w:r w:rsidR="00CA3DBD" w:rsidRPr="00CA3DBD">
        <w:t xml:space="preserve">) </w:t>
      </w:r>
      <w:r w:rsidR="006E7E7F">
        <w:t>Käesoleva paragrahvi l</w:t>
      </w:r>
      <w:r w:rsidR="00F13AC0">
        <w:t>õi</w:t>
      </w:r>
      <w:r w:rsidR="00C31482">
        <w:t>getes</w:t>
      </w:r>
      <w:r w:rsidR="00271ECF">
        <w:t xml:space="preserve"> </w:t>
      </w:r>
      <w:r w:rsidR="00F13AC0">
        <w:t>5</w:t>
      </w:r>
      <w:r w:rsidR="00625043">
        <w:t xml:space="preserve"> ja </w:t>
      </w:r>
      <w:r w:rsidR="00C31482">
        <w:t>6</w:t>
      </w:r>
      <w:r w:rsidR="00F13AC0">
        <w:t xml:space="preserve"> </w:t>
      </w:r>
      <w:r w:rsidR="00271ECF">
        <w:t>nimetatud</w:t>
      </w:r>
      <w:r w:rsidR="00F13AC0">
        <w:t xml:space="preserve"> </w:t>
      </w:r>
      <w:r w:rsidR="00AC668C">
        <w:t xml:space="preserve">täiendava maksusoodustuse </w:t>
      </w:r>
      <w:r w:rsidR="00F13AC0">
        <w:t xml:space="preserve">saamiseks esitab </w:t>
      </w:r>
      <w:r w:rsidR="006E7E7F">
        <w:t xml:space="preserve">käesoleva paragrahvi </w:t>
      </w:r>
      <w:r w:rsidR="00F13AC0">
        <w:t xml:space="preserve">tingimustele vastav isik taotluse kohaliku omavalitsuse üksusele </w:t>
      </w:r>
      <w:del w:id="104" w:author="Autor">
        <w:r w:rsidR="00F13AC0" w:rsidDel="00B169B0">
          <w:delText xml:space="preserve">vastavalt </w:delText>
        </w:r>
      </w:del>
      <w:r w:rsidR="00F13AC0">
        <w:t xml:space="preserve">volikogu </w:t>
      </w:r>
      <w:r w:rsidR="00796E0D">
        <w:t>kehtesta</w:t>
      </w:r>
      <w:r w:rsidR="00F13AC0">
        <w:t>tud korra</w:t>
      </w:r>
      <w:del w:id="105" w:author="Autor">
        <w:r w:rsidR="00F13AC0" w:rsidDel="00B169B0">
          <w:delText>le</w:delText>
        </w:r>
      </w:del>
      <w:ins w:id="106" w:author="Autor">
        <w:r w:rsidR="00B169B0">
          <w:t xml:space="preserve"> järgi</w:t>
        </w:r>
      </w:ins>
      <w:r w:rsidR="00F13AC0">
        <w:t>.</w:t>
      </w:r>
    </w:p>
    <w:p w14:paraId="14D68566" w14:textId="77777777" w:rsidR="00CA3DBD" w:rsidRDefault="00CA3DBD" w:rsidP="0041225C">
      <w:pPr>
        <w:pStyle w:val="pealkiri"/>
        <w:spacing w:before="0"/>
        <w:rPr>
          <w:b w:val="0"/>
          <w:bCs/>
        </w:rPr>
      </w:pPr>
    </w:p>
    <w:p w14:paraId="04C852EE" w14:textId="3B320363" w:rsidR="00CA3DBD" w:rsidRDefault="00CA3DBD" w:rsidP="0041225C">
      <w:pPr>
        <w:pStyle w:val="pealkiri"/>
        <w:spacing w:before="0"/>
        <w:rPr>
          <w:b w:val="0"/>
          <w:bCs/>
        </w:rPr>
      </w:pPr>
      <w:r>
        <w:rPr>
          <w:b w:val="0"/>
          <w:bCs/>
        </w:rPr>
        <w:t>(</w:t>
      </w:r>
      <w:r w:rsidR="00EA23BB">
        <w:rPr>
          <w:b w:val="0"/>
          <w:bCs/>
        </w:rPr>
        <w:t>8</w:t>
      </w:r>
      <w:r>
        <w:rPr>
          <w:b w:val="0"/>
          <w:bCs/>
        </w:rPr>
        <w:t xml:space="preserve">) </w:t>
      </w:r>
      <w:r w:rsidR="00EA23BB" w:rsidRPr="00EA23BB">
        <w:rPr>
          <w:b w:val="0"/>
          <w:bCs/>
        </w:rPr>
        <w:t>Käesoleva paragrahvi lõi</w:t>
      </w:r>
      <w:r w:rsidR="00624F72">
        <w:rPr>
          <w:b w:val="0"/>
          <w:bCs/>
        </w:rPr>
        <w:t>g</w:t>
      </w:r>
      <w:r w:rsidR="00EA23BB" w:rsidRPr="00EA23BB">
        <w:rPr>
          <w:b w:val="0"/>
          <w:bCs/>
        </w:rPr>
        <w:t>e</w:t>
      </w:r>
      <w:r w:rsidR="00624F72">
        <w:rPr>
          <w:b w:val="0"/>
          <w:bCs/>
        </w:rPr>
        <w:t>te</w:t>
      </w:r>
      <w:r w:rsidR="00EA23BB" w:rsidRPr="00EA23BB">
        <w:rPr>
          <w:b w:val="0"/>
          <w:bCs/>
        </w:rPr>
        <w:t>s</w:t>
      </w:r>
      <w:r w:rsidR="00624F72">
        <w:rPr>
          <w:b w:val="0"/>
          <w:bCs/>
        </w:rPr>
        <w:t xml:space="preserve"> 1,</w:t>
      </w:r>
      <w:r w:rsidR="00EA23BB" w:rsidRPr="00EA23BB">
        <w:rPr>
          <w:b w:val="0"/>
          <w:bCs/>
        </w:rPr>
        <w:t xml:space="preserve"> 5</w:t>
      </w:r>
      <w:r w:rsidR="000E502F">
        <w:rPr>
          <w:b w:val="0"/>
          <w:bCs/>
        </w:rPr>
        <w:t xml:space="preserve"> ja 6</w:t>
      </w:r>
      <w:r w:rsidR="00EA23BB" w:rsidRPr="00EA23BB">
        <w:rPr>
          <w:b w:val="0"/>
          <w:bCs/>
        </w:rPr>
        <w:t xml:space="preserve"> nimetatud </w:t>
      </w:r>
      <w:commentRangeStart w:id="107"/>
      <w:r w:rsidR="00EA23BB">
        <w:rPr>
          <w:b w:val="0"/>
          <w:bCs/>
        </w:rPr>
        <w:t>m</w:t>
      </w:r>
      <w:r w:rsidR="00F13AC0">
        <w:rPr>
          <w:b w:val="0"/>
          <w:bCs/>
        </w:rPr>
        <w:t>aksusoodustus</w:t>
      </w:r>
      <w:ins w:id="108" w:author="Autor">
        <w:r w:rsidR="00EB12FB">
          <w:rPr>
            <w:b w:val="0"/>
            <w:bCs/>
          </w:rPr>
          <w:t>t kasutada</w:t>
        </w:r>
      </w:ins>
      <w:del w:id="109" w:author="Autor">
        <w:r w:rsidR="00F13AC0" w:rsidDel="00EB12FB">
          <w:rPr>
            <w:b w:val="0"/>
            <w:bCs/>
          </w:rPr>
          <w:delText>e saamiseks</w:delText>
        </w:r>
      </w:del>
      <w:r w:rsidR="00F13AC0">
        <w:rPr>
          <w:b w:val="0"/>
          <w:bCs/>
        </w:rPr>
        <w:t xml:space="preserve"> </w:t>
      </w:r>
      <w:ins w:id="110" w:author="Autor">
        <w:r w:rsidR="00EB12FB">
          <w:rPr>
            <w:b w:val="0"/>
            <w:bCs/>
          </w:rPr>
          <w:t>sooviv isik</w:t>
        </w:r>
        <w:commentRangeEnd w:id="107"/>
        <w:r w:rsidR="00EB12FB">
          <w:rPr>
            <w:rStyle w:val="Kommentaariviide"/>
            <w:rFonts w:eastAsiaTheme="minorHAnsi" w:cstheme="minorBidi"/>
            <w:b w:val="0"/>
            <w:lang w:eastAsia="en-US"/>
          </w:rPr>
          <w:commentReference w:id="107"/>
        </w:r>
        <w:r w:rsidR="00EB12FB">
          <w:rPr>
            <w:b w:val="0"/>
            <w:bCs/>
          </w:rPr>
          <w:t xml:space="preserve"> </w:t>
        </w:r>
      </w:ins>
      <w:r w:rsidR="00F13AC0">
        <w:rPr>
          <w:b w:val="0"/>
          <w:bCs/>
        </w:rPr>
        <w:t>peab</w:t>
      </w:r>
      <w:del w:id="111" w:author="Autor">
        <w:r w:rsidR="006E7E7F" w:rsidDel="00EB12FB">
          <w:rPr>
            <w:b w:val="0"/>
            <w:bCs/>
          </w:rPr>
          <w:delText xml:space="preserve"> </w:delText>
        </w:r>
        <w:r w:rsidR="00F13AC0" w:rsidDel="00EB12FB">
          <w:rPr>
            <w:b w:val="0"/>
            <w:bCs/>
          </w:rPr>
          <w:delText>isik</w:delText>
        </w:r>
      </w:del>
      <w:r w:rsidR="00F13AC0">
        <w:rPr>
          <w:b w:val="0"/>
          <w:bCs/>
        </w:rPr>
        <w:t xml:space="preserve"> vastama </w:t>
      </w:r>
      <w:r w:rsidR="006E7E7F">
        <w:rPr>
          <w:b w:val="0"/>
          <w:bCs/>
        </w:rPr>
        <w:t xml:space="preserve">käesolevas paragrahvis sätestatud </w:t>
      </w:r>
      <w:r w:rsidR="00F13AC0">
        <w:rPr>
          <w:b w:val="0"/>
          <w:bCs/>
        </w:rPr>
        <w:t>tingimustele maksu</w:t>
      </w:r>
      <w:r w:rsidR="006E7E7F">
        <w:rPr>
          <w:b w:val="0"/>
          <w:bCs/>
        </w:rPr>
        <w:t>stamis</w:t>
      </w:r>
      <w:r w:rsidR="00F13AC0">
        <w:rPr>
          <w:b w:val="0"/>
          <w:bCs/>
        </w:rPr>
        <w:t>perioodi 1. jaanuariks.</w:t>
      </w:r>
      <w:r w:rsidR="00625043">
        <w:rPr>
          <w:b w:val="0"/>
          <w:bCs/>
        </w:rPr>
        <w:t>“;</w:t>
      </w:r>
    </w:p>
    <w:p w14:paraId="1F378DDC" w14:textId="77777777" w:rsidR="0066321E" w:rsidRDefault="0066321E" w:rsidP="0041225C">
      <w:pPr>
        <w:pStyle w:val="pealkiri"/>
        <w:spacing w:before="0"/>
        <w:rPr>
          <w:b w:val="0"/>
        </w:rPr>
      </w:pPr>
    </w:p>
    <w:p w14:paraId="05E10678" w14:textId="44C31EFA" w:rsidR="00D6578C" w:rsidRDefault="004E2D5B" w:rsidP="0041225C">
      <w:pPr>
        <w:pStyle w:val="pealkiri"/>
        <w:spacing w:before="0"/>
        <w:rPr>
          <w:b w:val="0"/>
        </w:rPr>
      </w:pPr>
      <w:r w:rsidRPr="004F626B">
        <w:rPr>
          <w:bCs/>
        </w:rPr>
        <w:t>1</w:t>
      </w:r>
      <w:r>
        <w:rPr>
          <w:bCs/>
        </w:rPr>
        <w:t>7</w:t>
      </w:r>
      <w:r w:rsidR="00D6578C" w:rsidRPr="004F626B">
        <w:rPr>
          <w:bCs/>
        </w:rPr>
        <w:t>)</w:t>
      </w:r>
      <w:r w:rsidR="00D6578C">
        <w:rPr>
          <w:b w:val="0"/>
        </w:rPr>
        <w:t xml:space="preserve"> </w:t>
      </w:r>
      <w:r w:rsidR="0082716C">
        <w:rPr>
          <w:b w:val="0"/>
        </w:rPr>
        <w:t xml:space="preserve">paragrahvi 11 täiendatakse lõikega </w:t>
      </w:r>
      <w:commentRangeStart w:id="112"/>
      <w:r w:rsidR="0082716C">
        <w:rPr>
          <w:b w:val="0"/>
        </w:rPr>
        <w:t>10</w:t>
      </w:r>
      <w:commentRangeEnd w:id="112"/>
      <w:r w:rsidR="00A21215">
        <w:rPr>
          <w:rStyle w:val="Kommentaariviide"/>
          <w:rFonts w:eastAsiaTheme="minorHAnsi" w:cstheme="minorBidi"/>
          <w:b w:val="0"/>
          <w:lang w:eastAsia="en-US"/>
        </w:rPr>
        <w:commentReference w:id="112"/>
      </w:r>
      <w:r w:rsidR="0082716C">
        <w:rPr>
          <w:b w:val="0"/>
        </w:rPr>
        <w:t xml:space="preserve"> järgmises sõnastuses:</w:t>
      </w:r>
    </w:p>
    <w:p w14:paraId="4D7F9E0A" w14:textId="62FB4FA9" w:rsidR="0082716C" w:rsidRDefault="0082716C" w:rsidP="0041225C">
      <w:pPr>
        <w:pStyle w:val="pealkiri"/>
        <w:spacing w:before="0"/>
        <w:rPr>
          <w:b w:val="0"/>
        </w:rPr>
      </w:pPr>
      <w:r w:rsidRPr="004F626B">
        <w:rPr>
          <w:b w:val="0"/>
        </w:rPr>
        <w:t>„</w:t>
      </w:r>
      <w:r w:rsidR="00CF331F" w:rsidRPr="004F626B">
        <w:rPr>
          <w:b w:val="0"/>
        </w:rPr>
        <w:t xml:space="preserve">(10) </w:t>
      </w:r>
      <w:r w:rsidRPr="004F626B">
        <w:rPr>
          <w:b w:val="0"/>
        </w:rPr>
        <w:t>Maksusoodustuste kehtestamise või muutmise korral sisestab kohaliku omavalitsuse üksus käesoleva paragrahvi lõikes 1 nimetatud maksusoodustuse</w:t>
      </w:r>
      <w:del w:id="113" w:author="Autor">
        <w:r w:rsidRPr="004F626B" w:rsidDel="00B169B0">
          <w:rPr>
            <w:b w:val="0"/>
          </w:rPr>
          <w:delText xml:space="preserve"> </w:delText>
        </w:r>
        <w:r w:rsidR="00FC6E15" w:rsidDel="00B169B0">
          <w:rPr>
            <w:b w:val="0"/>
          </w:rPr>
          <w:delText>summa</w:delText>
        </w:r>
      </w:del>
      <w:r w:rsidR="00FC6E15">
        <w:rPr>
          <w:b w:val="0"/>
        </w:rPr>
        <w:t xml:space="preserve"> </w:t>
      </w:r>
      <w:r w:rsidRPr="004F626B">
        <w:rPr>
          <w:b w:val="0"/>
        </w:rPr>
        <w:t xml:space="preserve">maamaksu infosüsteemi hiljemalt maksustamisaastale eelneva aasta 2. oktoobriks. Kui nimetatud tähtpäevaks ei ole </w:t>
      </w:r>
      <w:del w:id="114" w:author="Autor">
        <w:r w:rsidRPr="004F626B" w:rsidDel="00B169B0">
          <w:rPr>
            <w:b w:val="0"/>
          </w:rPr>
          <w:delText xml:space="preserve">käesoleva paragrahvi </w:delText>
        </w:r>
      </w:del>
      <w:r w:rsidRPr="004F626B">
        <w:rPr>
          <w:b w:val="0"/>
        </w:rPr>
        <w:t>lõikes 1 nimetatud maksusoodustus</w:t>
      </w:r>
      <w:ins w:id="115" w:author="Autor">
        <w:r w:rsidR="00B169B0">
          <w:rPr>
            <w:b w:val="0"/>
          </w:rPr>
          <w:t>t</w:t>
        </w:r>
      </w:ins>
      <w:del w:id="116" w:author="Autor">
        <w:r w:rsidR="00FC6E15" w:rsidDel="00B169B0">
          <w:rPr>
            <w:b w:val="0"/>
          </w:rPr>
          <w:delText>e summat</w:delText>
        </w:r>
      </w:del>
      <w:r w:rsidRPr="004F626B">
        <w:rPr>
          <w:b w:val="0"/>
        </w:rPr>
        <w:t xml:space="preserve"> maamaksu infosüsteemi sisestatud, arvutatakse maamaks </w:t>
      </w:r>
      <w:r w:rsidRPr="004F626B">
        <w:rPr>
          <w:b w:val="0"/>
        </w:rPr>
        <w:lastRenderedPageBreak/>
        <w:t xml:space="preserve">eelmisel aastal </w:t>
      </w:r>
      <w:commentRangeStart w:id="117"/>
      <w:r w:rsidRPr="004F626B">
        <w:rPr>
          <w:b w:val="0"/>
        </w:rPr>
        <w:t xml:space="preserve">kehtinud </w:t>
      </w:r>
      <w:r w:rsidR="00FC6E15">
        <w:rPr>
          <w:b w:val="0"/>
        </w:rPr>
        <w:t>andmete alusel</w:t>
      </w:r>
      <w:commentRangeEnd w:id="117"/>
      <w:r w:rsidR="00B169B0">
        <w:rPr>
          <w:rStyle w:val="Kommentaariviide"/>
          <w:rFonts w:eastAsiaTheme="minorHAnsi" w:cstheme="minorBidi"/>
          <w:b w:val="0"/>
          <w:lang w:eastAsia="en-US"/>
        </w:rPr>
        <w:commentReference w:id="117"/>
      </w:r>
      <w:r w:rsidRPr="004F626B">
        <w:rPr>
          <w:b w:val="0"/>
        </w:rPr>
        <w:t>.</w:t>
      </w:r>
      <w:r w:rsidR="000C16FC" w:rsidRPr="004F626B">
        <w:rPr>
          <w:b w:val="0"/>
        </w:rPr>
        <w:t>“;</w:t>
      </w:r>
    </w:p>
    <w:p w14:paraId="122965AC" w14:textId="77777777" w:rsidR="00A664C4" w:rsidRDefault="00A664C4" w:rsidP="00B82F95">
      <w:pPr>
        <w:pStyle w:val="pealkiri"/>
        <w:spacing w:before="0"/>
        <w:rPr>
          <w:bCs/>
        </w:rPr>
      </w:pPr>
    </w:p>
    <w:p w14:paraId="3D4DF941" w14:textId="61B1170A" w:rsidR="00B82F95" w:rsidRPr="00B82F95" w:rsidRDefault="004E2D5B" w:rsidP="00B82F95">
      <w:pPr>
        <w:pStyle w:val="pealkiri"/>
        <w:spacing w:before="0"/>
        <w:rPr>
          <w:b w:val="0"/>
        </w:rPr>
      </w:pPr>
      <w:r>
        <w:rPr>
          <w:bCs/>
        </w:rPr>
        <w:t>18</w:t>
      </w:r>
      <w:r w:rsidR="00B82F95" w:rsidRPr="001266DB">
        <w:rPr>
          <w:bCs/>
        </w:rPr>
        <w:t>)</w:t>
      </w:r>
      <w:r w:rsidR="00B82F95" w:rsidRPr="00B82F95">
        <w:rPr>
          <w:b w:val="0"/>
        </w:rPr>
        <w:t xml:space="preserve"> paragrahv</w:t>
      </w:r>
      <w:r w:rsidR="00AA4FFD">
        <w:rPr>
          <w:b w:val="0"/>
        </w:rPr>
        <w:t>i</w:t>
      </w:r>
      <w:r w:rsidR="00B82F95" w:rsidRPr="00B82F95">
        <w:rPr>
          <w:b w:val="0"/>
        </w:rPr>
        <w:t xml:space="preserve"> </w:t>
      </w:r>
      <w:bookmarkStart w:id="118" w:name="_Hlk156841491"/>
      <w:r w:rsidR="00B82F95" w:rsidRPr="00B82F95">
        <w:rPr>
          <w:b w:val="0"/>
        </w:rPr>
        <w:t>11</w:t>
      </w:r>
      <w:r w:rsidR="00B82F95" w:rsidRPr="00B82F95">
        <w:rPr>
          <w:b w:val="0"/>
          <w:vertAlign w:val="superscript"/>
        </w:rPr>
        <w:t>1</w:t>
      </w:r>
      <w:r w:rsidR="00B82F95" w:rsidRPr="00B82F95">
        <w:rPr>
          <w:b w:val="0"/>
        </w:rPr>
        <w:t xml:space="preserve"> </w:t>
      </w:r>
      <w:r w:rsidR="000C16FC">
        <w:rPr>
          <w:b w:val="0"/>
        </w:rPr>
        <w:t>lõiked 1</w:t>
      </w:r>
      <w:r w:rsidR="00A557C6">
        <w:rPr>
          <w:b w:val="0"/>
        </w:rPr>
        <w:t xml:space="preserve"> ja 2</w:t>
      </w:r>
      <w:r w:rsidR="00D70FF1">
        <w:rPr>
          <w:b w:val="0"/>
        </w:rPr>
        <w:t xml:space="preserve"> </w:t>
      </w:r>
      <w:bookmarkEnd w:id="118"/>
      <w:r w:rsidR="00B82F95" w:rsidRPr="00B82F95">
        <w:rPr>
          <w:b w:val="0"/>
        </w:rPr>
        <w:t xml:space="preserve">muudetakse </w:t>
      </w:r>
      <w:r w:rsidR="00A557C6">
        <w:rPr>
          <w:b w:val="0"/>
        </w:rPr>
        <w:t>ning</w:t>
      </w:r>
      <w:r w:rsidR="00A557C6" w:rsidRPr="00B82F95">
        <w:rPr>
          <w:b w:val="0"/>
        </w:rPr>
        <w:t xml:space="preserve"> </w:t>
      </w:r>
      <w:r w:rsidR="00B82F95" w:rsidRPr="00B82F95">
        <w:rPr>
          <w:b w:val="0"/>
        </w:rPr>
        <w:t>sõnastatakse järgmiselt:</w:t>
      </w:r>
    </w:p>
    <w:p w14:paraId="6B626FED" w14:textId="080A3C97" w:rsidR="00B82F95" w:rsidRPr="00B82F95" w:rsidRDefault="00A664C4" w:rsidP="00B82F95">
      <w:pPr>
        <w:pStyle w:val="pealkiri"/>
        <w:spacing w:before="0"/>
        <w:rPr>
          <w:b w:val="0"/>
        </w:rPr>
      </w:pPr>
      <w:r>
        <w:rPr>
          <w:b w:val="0"/>
        </w:rPr>
        <w:t>„</w:t>
      </w:r>
      <w:r w:rsidR="00B82F95" w:rsidRPr="00B82F95">
        <w:rPr>
          <w:b w:val="0"/>
        </w:rPr>
        <w:t>(1) Kui käesoleva seaduse § 4 lõigetes 1 ja 2 nimetatud maksuvaba maa on väiksem kui kogu maatükk, arvutatakse iga selline maksuvabastus kogu maatüki maksustamishinnast võrdeliselt selle maksuvaba maa pindala osaga kogu maatüki pindalast.</w:t>
      </w:r>
    </w:p>
    <w:p w14:paraId="3A6CC46B" w14:textId="77777777" w:rsidR="00B82F95" w:rsidRPr="00B82F95" w:rsidRDefault="00B82F95" w:rsidP="00B82F95">
      <w:pPr>
        <w:pStyle w:val="pealkiri"/>
        <w:spacing w:before="0"/>
        <w:rPr>
          <w:b w:val="0"/>
        </w:rPr>
      </w:pPr>
    </w:p>
    <w:p w14:paraId="0C7C418D" w14:textId="5D1C8041" w:rsidR="00625043" w:rsidRDefault="00B82F95" w:rsidP="00A557C6">
      <w:pPr>
        <w:pStyle w:val="pealkiri"/>
        <w:spacing w:before="0"/>
        <w:rPr>
          <w:b w:val="0"/>
        </w:rPr>
      </w:pPr>
      <w:r w:rsidRPr="00B82F95">
        <w:rPr>
          <w:b w:val="0"/>
        </w:rPr>
        <w:t xml:space="preserve">(2) Kui käesoleva seaduse § 4 lõikes 1 nimetatud maksuvabastus on seotud maa sihtotstarbe või kõlvikuga, arvutatakse iga selline maksuvabastus kogu maatüki asjaomase sihtotstarbega ala või kõlviku maksustamishinnast võrdeliselt maksuvaba maa </w:t>
      </w:r>
      <w:del w:id="119" w:author="Autor">
        <w:r w:rsidRPr="00B82F95" w:rsidDel="00B169B0">
          <w:rPr>
            <w:b w:val="0"/>
          </w:rPr>
          <w:delText xml:space="preserve">ala </w:delText>
        </w:r>
      </w:del>
      <w:r w:rsidRPr="00B82F95">
        <w:rPr>
          <w:b w:val="0"/>
        </w:rPr>
        <w:t>pindala osaga kogu asjaomase sihtotstarbega ala või kõlviku pindalast.</w:t>
      </w:r>
      <w:r w:rsidR="003D4936">
        <w:rPr>
          <w:b w:val="0"/>
        </w:rPr>
        <w:t>“;</w:t>
      </w:r>
    </w:p>
    <w:p w14:paraId="4FFCC1BC" w14:textId="77777777" w:rsidR="00625043" w:rsidRDefault="00625043" w:rsidP="00B82F95">
      <w:pPr>
        <w:pStyle w:val="pealkiri"/>
        <w:spacing w:before="0"/>
        <w:rPr>
          <w:b w:val="0"/>
        </w:rPr>
      </w:pPr>
    </w:p>
    <w:p w14:paraId="6F915E79" w14:textId="61CDB465" w:rsidR="003D4936" w:rsidRPr="00B82F95" w:rsidRDefault="004E2D5B" w:rsidP="003D4936">
      <w:pPr>
        <w:pStyle w:val="pealkiri"/>
        <w:spacing w:before="0"/>
        <w:rPr>
          <w:b w:val="0"/>
        </w:rPr>
      </w:pPr>
      <w:r>
        <w:rPr>
          <w:bCs/>
        </w:rPr>
        <w:t>19</w:t>
      </w:r>
      <w:r w:rsidR="003D4936">
        <w:rPr>
          <w:b w:val="0"/>
        </w:rPr>
        <w:t xml:space="preserve">) </w:t>
      </w:r>
      <w:r w:rsidR="003D4936" w:rsidRPr="00B82F95">
        <w:rPr>
          <w:b w:val="0"/>
        </w:rPr>
        <w:t>paragrahv</w:t>
      </w:r>
      <w:r w:rsidR="003D4936">
        <w:rPr>
          <w:b w:val="0"/>
        </w:rPr>
        <w:t>i</w:t>
      </w:r>
      <w:r w:rsidR="003D4936" w:rsidRPr="00B82F95">
        <w:rPr>
          <w:b w:val="0"/>
        </w:rPr>
        <w:t xml:space="preserve"> 11</w:t>
      </w:r>
      <w:r w:rsidR="003D4936" w:rsidRPr="00B82F95">
        <w:rPr>
          <w:b w:val="0"/>
          <w:vertAlign w:val="superscript"/>
        </w:rPr>
        <w:t>1</w:t>
      </w:r>
      <w:r w:rsidR="003D4936" w:rsidRPr="00B82F95">
        <w:rPr>
          <w:b w:val="0"/>
        </w:rPr>
        <w:t xml:space="preserve"> </w:t>
      </w:r>
      <w:r w:rsidR="003D4936">
        <w:rPr>
          <w:b w:val="0"/>
        </w:rPr>
        <w:t xml:space="preserve">täiendatakse lõikega </w:t>
      </w:r>
      <w:r w:rsidR="000C16FC">
        <w:rPr>
          <w:b w:val="0"/>
        </w:rPr>
        <w:t xml:space="preserve">4 </w:t>
      </w:r>
      <w:r w:rsidR="003D4936" w:rsidRPr="00B82F95">
        <w:rPr>
          <w:b w:val="0"/>
        </w:rPr>
        <w:t>järgmise</w:t>
      </w:r>
      <w:r w:rsidR="000C16FC">
        <w:rPr>
          <w:b w:val="0"/>
        </w:rPr>
        <w:t>s sõnastuses</w:t>
      </w:r>
      <w:r w:rsidR="003D4936" w:rsidRPr="00B82F95">
        <w:rPr>
          <w:b w:val="0"/>
        </w:rPr>
        <w:t>:</w:t>
      </w:r>
    </w:p>
    <w:p w14:paraId="5CE4B210" w14:textId="29A7B471" w:rsidR="00625043" w:rsidRDefault="000C16FC" w:rsidP="00B82F95">
      <w:pPr>
        <w:pStyle w:val="pealkiri"/>
        <w:spacing w:before="0"/>
        <w:rPr>
          <w:b w:val="0"/>
        </w:rPr>
      </w:pPr>
      <w:r>
        <w:rPr>
          <w:b w:val="0"/>
        </w:rPr>
        <w:t>„</w:t>
      </w:r>
      <w:r w:rsidR="00E90EF4">
        <w:rPr>
          <w:b w:val="0"/>
        </w:rPr>
        <w:t>(</w:t>
      </w:r>
      <w:r>
        <w:rPr>
          <w:b w:val="0"/>
        </w:rPr>
        <w:t>4</w:t>
      </w:r>
      <w:r w:rsidR="00E90EF4">
        <w:rPr>
          <w:b w:val="0"/>
        </w:rPr>
        <w:t xml:space="preserve">) Kui </w:t>
      </w:r>
      <w:r w:rsidR="00F00D33">
        <w:rPr>
          <w:b w:val="0"/>
        </w:rPr>
        <w:t>kinnisasja omanikul</w:t>
      </w:r>
      <w:r w:rsidR="00E4628C">
        <w:rPr>
          <w:b w:val="0"/>
        </w:rPr>
        <w:t xml:space="preserve">, </w:t>
      </w:r>
      <w:proofErr w:type="spellStart"/>
      <w:r w:rsidR="00E4628C">
        <w:rPr>
          <w:b w:val="0"/>
        </w:rPr>
        <w:t>hoonestajal</w:t>
      </w:r>
      <w:proofErr w:type="spellEnd"/>
      <w:r w:rsidR="00E4628C">
        <w:rPr>
          <w:b w:val="0"/>
        </w:rPr>
        <w:t xml:space="preserve"> </w:t>
      </w:r>
      <w:r w:rsidR="00F00D33">
        <w:rPr>
          <w:b w:val="0"/>
        </w:rPr>
        <w:t xml:space="preserve">või kasutusvaldajal, kelle omandis või kasutuses on </w:t>
      </w:r>
      <w:r w:rsidR="002F4B2D">
        <w:rPr>
          <w:b w:val="0"/>
        </w:rPr>
        <w:t xml:space="preserve">kahe või </w:t>
      </w:r>
      <w:del w:id="120" w:author="Autor">
        <w:r w:rsidR="002F4B2D" w:rsidDel="00B169B0">
          <w:rPr>
            <w:b w:val="0"/>
          </w:rPr>
          <w:delText>mitme</w:delText>
        </w:r>
      </w:del>
      <w:ins w:id="121" w:author="Autor">
        <w:r w:rsidR="00B169B0">
          <w:rPr>
            <w:b w:val="0"/>
          </w:rPr>
          <w:t>enama</w:t>
        </w:r>
      </w:ins>
      <w:r w:rsidR="002F4B2D">
        <w:rPr>
          <w:b w:val="0"/>
        </w:rPr>
        <w:t xml:space="preserve"> kohaliku omavalitsuse üksuse territooriumil asuv </w:t>
      </w:r>
      <w:commentRangeStart w:id="122"/>
      <w:r w:rsidR="00512CF8">
        <w:rPr>
          <w:b w:val="0"/>
        </w:rPr>
        <w:t>kinnistu</w:t>
      </w:r>
      <w:commentRangeEnd w:id="122"/>
      <w:r w:rsidR="00B169B0">
        <w:rPr>
          <w:rStyle w:val="Kommentaariviide"/>
          <w:rFonts w:eastAsiaTheme="minorHAnsi" w:cstheme="minorBidi"/>
          <w:b w:val="0"/>
          <w:lang w:eastAsia="en-US"/>
        </w:rPr>
        <w:commentReference w:id="122"/>
      </w:r>
      <w:r w:rsidR="00F00D33">
        <w:rPr>
          <w:b w:val="0"/>
        </w:rPr>
        <w:t xml:space="preserve">, on </w:t>
      </w:r>
      <w:r w:rsidR="002F4B2D">
        <w:rPr>
          <w:b w:val="0"/>
        </w:rPr>
        <w:t xml:space="preserve">õigus </w:t>
      </w:r>
      <w:r w:rsidR="00832578">
        <w:rPr>
          <w:b w:val="0"/>
        </w:rPr>
        <w:t xml:space="preserve">käesoleva seaduse </w:t>
      </w:r>
      <w:r w:rsidR="00E90EF4">
        <w:rPr>
          <w:b w:val="0"/>
        </w:rPr>
        <w:t xml:space="preserve">§ 11 lõigetes 1, 5 </w:t>
      </w:r>
      <w:r w:rsidR="00F00D33">
        <w:rPr>
          <w:b w:val="0"/>
        </w:rPr>
        <w:t xml:space="preserve">või </w:t>
      </w:r>
      <w:r w:rsidR="00E90EF4">
        <w:rPr>
          <w:b w:val="0"/>
        </w:rPr>
        <w:t>6 nimetatud maamaksusoodustus</w:t>
      </w:r>
      <w:r w:rsidR="002F4B2D">
        <w:rPr>
          <w:b w:val="0"/>
        </w:rPr>
        <w:t xml:space="preserve">ele, rakendatakse asjaomaste kohaliku omavalitsuse üksuste maksusoodustusi </w:t>
      </w:r>
      <w:commentRangeStart w:id="123"/>
      <w:del w:id="124" w:author="Autor">
        <w:r w:rsidR="002F4B2D" w:rsidDel="00B169B0">
          <w:rPr>
            <w:b w:val="0"/>
          </w:rPr>
          <w:delText>proportsionaalselt</w:delText>
        </w:r>
      </w:del>
      <w:commentRangeEnd w:id="123"/>
      <w:r w:rsidR="00B169B0">
        <w:rPr>
          <w:rStyle w:val="Kommentaariviide"/>
          <w:rFonts w:eastAsiaTheme="minorHAnsi" w:cstheme="minorBidi"/>
          <w:b w:val="0"/>
          <w:lang w:eastAsia="en-US"/>
        </w:rPr>
        <w:commentReference w:id="123"/>
      </w:r>
      <w:del w:id="125" w:author="Autor">
        <w:r w:rsidR="002F4B2D" w:rsidDel="00B169B0">
          <w:rPr>
            <w:b w:val="0"/>
          </w:rPr>
          <w:delText xml:space="preserve"> </w:delText>
        </w:r>
      </w:del>
      <w:ins w:id="126" w:author="Autor">
        <w:r w:rsidR="00B169B0">
          <w:rPr>
            <w:b w:val="0"/>
          </w:rPr>
          <w:t xml:space="preserve">võrdeliselt </w:t>
        </w:r>
      </w:ins>
      <w:r w:rsidR="002F4B2D">
        <w:rPr>
          <w:b w:val="0"/>
        </w:rPr>
        <w:t xml:space="preserve">nende territooriumile jääva </w:t>
      </w:r>
      <w:r w:rsidR="00F00D33">
        <w:rPr>
          <w:b w:val="0"/>
        </w:rPr>
        <w:t xml:space="preserve">kinnisasja </w:t>
      </w:r>
      <w:r w:rsidR="002F4B2D">
        <w:rPr>
          <w:b w:val="0"/>
        </w:rPr>
        <w:t>pindalaga.“;</w:t>
      </w:r>
      <w:r w:rsidR="00E90EF4">
        <w:rPr>
          <w:b w:val="0"/>
        </w:rPr>
        <w:t xml:space="preserve"> </w:t>
      </w:r>
    </w:p>
    <w:p w14:paraId="741D0E5D" w14:textId="77777777" w:rsidR="000E74C9" w:rsidRDefault="000E74C9" w:rsidP="001C03FE">
      <w:pPr>
        <w:pStyle w:val="pealkiri"/>
        <w:spacing w:before="0"/>
        <w:rPr>
          <w:b w:val="0"/>
        </w:rPr>
      </w:pPr>
    </w:p>
    <w:p w14:paraId="46A95C91" w14:textId="13952AFD" w:rsidR="00832578" w:rsidRDefault="004E2D5B" w:rsidP="00832578">
      <w:pPr>
        <w:pStyle w:val="pealkiri"/>
        <w:spacing w:before="0"/>
        <w:rPr>
          <w:b w:val="0"/>
        </w:rPr>
      </w:pPr>
      <w:r>
        <w:rPr>
          <w:bCs/>
        </w:rPr>
        <w:t>20</w:t>
      </w:r>
      <w:r w:rsidR="00832578" w:rsidRPr="002F4B2D">
        <w:rPr>
          <w:bCs/>
        </w:rPr>
        <w:t>)</w:t>
      </w:r>
      <w:r w:rsidR="00832578">
        <w:rPr>
          <w:b w:val="0"/>
        </w:rPr>
        <w:t xml:space="preserve"> seadust täiendatakse §-ga 12</w:t>
      </w:r>
      <w:r w:rsidR="00832578" w:rsidRPr="000458FE">
        <w:rPr>
          <w:b w:val="0"/>
          <w:vertAlign w:val="superscript"/>
        </w:rPr>
        <w:t>3</w:t>
      </w:r>
      <w:r w:rsidR="00832578">
        <w:rPr>
          <w:b w:val="0"/>
        </w:rPr>
        <w:t xml:space="preserve"> järgmises sõnastuses:</w:t>
      </w:r>
    </w:p>
    <w:p w14:paraId="6A50F2E0" w14:textId="4FFE951C" w:rsidR="00832578" w:rsidRPr="000458FE" w:rsidRDefault="00832578" w:rsidP="00832578">
      <w:pPr>
        <w:pStyle w:val="pealkiri"/>
        <w:spacing w:before="0"/>
        <w:rPr>
          <w:bCs/>
        </w:rPr>
      </w:pPr>
      <w:r w:rsidRPr="001C03FE">
        <w:rPr>
          <w:b w:val="0"/>
        </w:rPr>
        <w:t>„</w:t>
      </w:r>
      <w:r w:rsidRPr="000458FE">
        <w:rPr>
          <w:bCs/>
        </w:rPr>
        <w:t>§ 12</w:t>
      </w:r>
      <w:r w:rsidRPr="000458FE">
        <w:rPr>
          <w:bCs/>
          <w:vertAlign w:val="superscript"/>
        </w:rPr>
        <w:t>3</w:t>
      </w:r>
      <w:r w:rsidRPr="000458FE">
        <w:rPr>
          <w:bCs/>
        </w:rPr>
        <w:t>. Käesoleva seaduse § 8</w:t>
      </w:r>
      <w:r w:rsidRPr="000458FE">
        <w:rPr>
          <w:bCs/>
          <w:vertAlign w:val="superscript"/>
        </w:rPr>
        <w:t>1</w:t>
      </w:r>
      <w:r w:rsidRPr="000458FE">
        <w:rPr>
          <w:bCs/>
        </w:rPr>
        <w:t xml:space="preserve"> lõike 4 </w:t>
      </w:r>
      <w:r w:rsidRPr="00EE32BF">
        <w:rPr>
          <w:bCs/>
        </w:rPr>
        <w:t xml:space="preserve">rakendamise </w:t>
      </w:r>
      <w:commentRangeStart w:id="127"/>
      <w:r w:rsidRPr="00EE32BF">
        <w:rPr>
          <w:bCs/>
        </w:rPr>
        <w:t>er</w:t>
      </w:r>
      <w:del w:id="128" w:author="Autor">
        <w:r w:rsidRPr="00EE32BF" w:rsidDel="00B169B0">
          <w:rPr>
            <w:bCs/>
          </w:rPr>
          <w:delText>isus</w:delText>
        </w:r>
      </w:del>
      <w:ins w:id="129" w:author="Autor">
        <w:r w:rsidR="00B169B0">
          <w:rPr>
            <w:bCs/>
          </w:rPr>
          <w:t>and</w:t>
        </w:r>
      </w:ins>
      <w:r w:rsidRPr="00EE32BF">
        <w:rPr>
          <w:bCs/>
        </w:rPr>
        <w:t xml:space="preserve"> </w:t>
      </w:r>
      <w:commentRangeEnd w:id="127"/>
      <w:r w:rsidR="00B169B0">
        <w:rPr>
          <w:rStyle w:val="Kommentaariviide"/>
          <w:rFonts w:eastAsiaTheme="minorHAnsi" w:cstheme="minorBidi"/>
          <w:b w:val="0"/>
          <w:lang w:eastAsia="en-US"/>
        </w:rPr>
        <w:commentReference w:id="127"/>
      </w:r>
      <w:r w:rsidRPr="00EE32BF">
        <w:rPr>
          <w:bCs/>
        </w:rPr>
        <w:t xml:space="preserve">2024. </w:t>
      </w:r>
      <w:r w:rsidR="000B558E">
        <w:rPr>
          <w:bCs/>
        </w:rPr>
        <w:t xml:space="preserve">ja 2025. </w:t>
      </w:r>
      <w:r w:rsidRPr="00EE32BF">
        <w:rPr>
          <w:bCs/>
        </w:rPr>
        <w:t>aasta</w:t>
      </w:r>
      <w:ins w:id="130" w:author="Autor">
        <w:r w:rsidR="00B169B0">
          <w:rPr>
            <w:bCs/>
          </w:rPr>
          <w:t>l</w:t>
        </w:r>
      </w:ins>
      <w:del w:id="131" w:author="Autor">
        <w:r w:rsidR="00EE32BF" w:rsidDel="00B169B0">
          <w:rPr>
            <w:bCs/>
          </w:rPr>
          <w:delText xml:space="preserve"> suhtes</w:delText>
        </w:r>
      </w:del>
    </w:p>
    <w:p w14:paraId="3E82712A" w14:textId="77777777" w:rsidR="00832578" w:rsidRDefault="00832578" w:rsidP="00832578">
      <w:pPr>
        <w:pStyle w:val="pealkiri"/>
        <w:spacing w:before="0"/>
        <w:rPr>
          <w:b w:val="0"/>
        </w:rPr>
      </w:pPr>
    </w:p>
    <w:p w14:paraId="2D3C206A" w14:textId="5BE4C06B" w:rsidR="00832578" w:rsidRDefault="00832578" w:rsidP="00832578">
      <w:pPr>
        <w:pStyle w:val="pealkiri"/>
        <w:spacing w:before="0"/>
        <w:rPr>
          <w:b w:val="0"/>
        </w:rPr>
      </w:pPr>
      <w:r>
        <w:rPr>
          <w:b w:val="0"/>
        </w:rPr>
        <w:t>Käesoleva seaduse § 8</w:t>
      </w:r>
      <w:r w:rsidRPr="000458FE">
        <w:rPr>
          <w:b w:val="0"/>
          <w:vertAlign w:val="superscript"/>
        </w:rPr>
        <w:t>1</w:t>
      </w:r>
      <w:r>
        <w:rPr>
          <w:b w:val="0"/>
        </w:rPr>
        <w:t xml:space="preserve"> lõikes 4 sätestatud juhul</w:t>
      </w:r>
      <w:r w:rsidRPr="001C03FE">
        <w:rPr>
          <w:b w:val="0"/>
        </w:rPr>
        <w:t xml:space="preserve"> suurendatakse </w:t>
      </w:r>
      <w:r>
        <w:rPr>
          <w:b w:val="0"/>
        </w:rPr>
        <w:t xml:space="preserve">sama paragrahvi </w:t>
      </w:r>
      <w:r w:rsidRPr="001C03FE">
        <w:rPr>
          <w:b w:val="0"/>
        </w:rPr>
        <w:t xml:space="preserve">lõikes 3 nimetatud arvestuslikku maamaksusummat 2024. </w:t>
      </w:r>
      <w:r w:rsidR="000B558E">
        <w:rPr>
          <w:b w:val="0"/>
        </w:rPr>
        <w:t xml:space="preserve">ja 2025. </w:t>
      </w:r>
      <w:r w:rsidRPr="001C03FE">
        <w:rPr>
          <w:b w:val="0"/>
        </w:rPr>
        <w:t>a</w:t>
      </w:r>
      <w:r>
        <w:rPr>
          <w:b w:val="0"/>
        </w:rPr>
        <w:t>astal</w:t>
      </w:r>
      <w:r w:rsidRPr="001C03FE">
        <w:rPr>
          <w:b w:val="0"/>
        </w:rPr>
        <w:t xml:space="preserve"> 10 protsenti või 5 euro võrra</w:t>
      </w:r>
      <w:r w:rsidR="001823E6">
        <w:rPr>
          <w:b w:val="0"/>
        </w:rPr>
        <w:t>,</w:t>
      </w:r>
      <w:r w:rsidRPr="001C03FE">
        <w:rPr>
          <w:b w:val="0"/>
        </w:rPr>
        <w:t xml:space="preserve"> kui </w:t>
      </w:r>
      <w:ins w:id="132" w:author="Autor">
        <w:r w:rsidR="00B169B0">
          <w:rPr>
            <w:b w:val="0"/>
          </w:rPr>
          <w:t xml:space="preserve">maamaksu summa </w:t>
        </w:r>
      </w:ins>
      <w:r w:rsidRPr="001C03FE">
        <w:rPr>
          <w:b w:val="0"/>
        </w:rPr>
        <w:t>10</w:t>
      </w:r>
      <w:ins w:id="133" w:author="Autor">
        <w:r w:rsidR="00B169B0">
          <w:rPr>
            <w:b w:val="0"/>
          </w:rPr>
          <w:t>-</w:t>
        </w:r>
      </w:ins>
      <w:del w:id="134" w:author="Autor">
        <w:r w:rsidRPr="001C03FE" w:rsidDel="00B169B0">
          <w:rPr>
            <w:b w:val="0"/>
          </w:rPr>
          <w:delText xml:space="preserve"> </w:delText>
        </w:r>
      </w:del>
      <w:r w:rsidRPr="001C03FE">
        <w:rPr>
          <w:b w:val="0"/>
        </w:rPr>
        <w:t>protsen</w:t>
      </w:r>
      <w:del w:id="135" w:author="Autor">
        <w:r w:rsidRPr="001C03FE" w:rsidDel="00B169B0">
          <w:rPr>
            <w:b w:val="0"/>
          </w:rPr>
          <w:delText>ti</w:delText>
        </w:r>
      </w:del>
      <w:ins w:id="136" w:author="Autor">
        <w:r w:rsidR="00B169B0">
          <w:rPr>
            <w:b w:val="0"/>
          </w:rPr>
          <w:t>dine</w:t>
        </w:r>
      </w:ins>
      <w:r w:rsidRPr="001C03FE">
        <w:rPr>
          <w:b w:val="0"/>
        </w:rPr>
        <w:t xml:space="preserve"> suurenemine on väiksem kui 5 eurot.</w:t>
      </w:r>
      <w:r w:rsidR="0029371C">
        <w:rPr>
          <w:b w:val="0"/>
        </w:rPr>
        <w:t>“;</w:t>
      </w:r>
    </w:p>
    <w:p w14:paraId="76B45946" w14:textId="77777777" w:rsidR="00832578" w:rsidRDefault="00832578" w:rsidP="00832578">
      <w:pPr>
        <w:pStyle w:val="pealkiri"/>
        <w:spacing w:before="0"/>
        <w:rPr>
          <w:b w:val="0"/>
        </w:rPr>
      </w:pPr>
    </w:p>
    <w:p w14:paraId="7FD1B94D" w14:textId="5C9EF9C2" w:rsidR="00832578" w:rsidRPr="00EE32BF" w:rsidRDefault="004E2D5B" w:rsidP="00832578">
      <w:pPr>
        <w:pStyle w:val="pealkiri"/>
        <w:spacing w:before="0"/>
        <w:rPr>
          <w:b w:val="0"/>
        </w:rPr>
      </w:pPr>
      <w:r>
        <w:rPr>
          <w:bCs/>
        </w:rPr>
        <w:t>21</w:t>
      </w:r>
      <w:r w:rsidR="00832578" w:rsidRPr="002F4B2D">
        <w:rPr>
          <w:bCs/>
        </w:rPr>
        <w:t>)</w:t>
      </w:r>
      <w:r w:rsidR="00832578">
        <w:rPr>
          <w:b w:val="0"/>
        </w:rPr>
        <w:t xml:space="preserve"> seadust </w:t>
      </w:r>
      <w:r w:rsidR="00832578" w:rsidRPr="00EE32BF">
        <w:rPr>
          <w:b w:val="0"/>
        </w:rPr>
        <w:t>täiendatakse §-</w:t>
      </w:r>
      <w:r w:rsidR="006774CE">
        <w:rPr>
          <w:b w:val="0"/>
        </w:rPr>
        <w:t>de</w:t>
      </w:r>
      <w:r w:rsidR="00832578" w:rsidRPr="00EE32BF">
        <w:rPr>
          <w:b w:val="0"/>
        </w:rPr>
        <w:t>ga 12</w:t>
      </w:r>
      <w:r w:rsidR="00832578" w:rsidRPr="00EE32BF">
        <w:rPr>
          <w:b w:val="0"/>
          <w:vertAlign w:val="superscript"/>
        </w:rPr>
        <w:t>4</w:t>
      </w:r>
      <w:r w:rsidR="005D046C" w:rsidRPr="005D046C">
        <w:rPr>
          <w:b w:val="0"/>
        </w:rPr>
        <w:t>–</w:t>
      </w:r>
      <w:r w:rsidR="006774CE">
        <w:rPr>
          <w:b w:val="0"/>
        </w:rPr>
        <w:t>12</w:t>
      </w:r>
      <w:r w:rsidR="005D046C">
        <w:rPr>
          <w:b w:val="0"/>
          <w:vertAlign w:val="superscript"/>
        </w:rPr>
        <w:t>6</w:t>
      </w:r>
      <w:r w:rsidR="006774CE">
        <w:rPr>
          <w:b w:val="0"/>
        </w:rPr>
        <w:t xml:space="preserve"> </w:t>
      </w:r>
      <w:r w:rsidR="00832578" w:rsidRPr="00EE32BF">
        <w:rPr>
          <w:b w:val="0"/>
        </w:rPr>
        <w:t>järgmises sõnastuses:</w:t>
      </w:r>
    </w:p>
    <w:p w14:paraId="34C86CAD" w14:textId="3D405597" w:rsidR="00E4628C" w:rsidRPr="000458FE" w:rsidRDefault="00F92354" w:rsidP="00E4628C">
      <w:pPr>
        <w:pStyle w:val="pealkiri"/>
        <w:spacing w:before="0"/>
        <w:rPr>
          <w:bCs/>
        </w:rPr>
      </w:pPr>
      <w:r w:rsidRPr="00715384">
        <w:rPr>
          <w:b w:val="0"/>
        </w:rPr>
        <w:t>„</w:t>
      </w:r>
      <w:r w:rsidR="00E4628C" w:rsidRPr="00EE32BF">
        <w:rPr>
          <w:bCs/>
        </w:rPr>
        <w:t>§ 12</w:t>
      </w:r>
      <w:r w:rsidR="000B558E">
        <w:rPr>
          <w:bCs/>
          <w:vertAlign w:val="superscript"/>
        </w:rPr>
        <w:t>4</w:t>
      </w:r>
      <w:r w:rsidR="00E4628C" w:rsidRPr="00EE32BF">
        <w:rPr>
          <w:bCs/>
        </w:rPr>
        <w:t xml:space="preserve">. </w:t>
      </w:r>
      <w:bookmarkStart w:id="137" w:name="_Hlk161300789"/>
      <w:r w:rsidR="00E4628C" w:rsidRPr="00EE32BF">
        <w:rPr>
          <w:bCs/>
        </w:rPr>
        <w:t xml:space="preserve">Käesoleva seaduse § </w:t>
      </w:r>
      <w:r w:rsidR="00E4628C">
        <w:rPr>
          <w:bCs/>
        </w:rPr>
        <w:t>11</w:t>
      </w:r>
      <w:r w:rsidR="00E4628C" w:rsidRPr="00EE32BF">
        <w:rPr>
          <w:bCs/>
        </w:rPr>
        <w:t xml:space="preserve"> lõi</w:t>
      </w:r>
      <w:r w:rsidR="00A11B13">
        <w:rPr>
          <w:bCs/>
        </w:rPr>
        <w:t>ke 1</w:t>
      </w:r>
      <w:r w:rsidR="00E4628C" w:rsidRPr="00EE32BF">
        <w:rPr>
          <w:bCs/>
        </w:rPr>
        <w:t xml:space="preserve"> rakendamise er</w:t>
      </w:r>
      <w:del w:id="138" w:author="Autor">
        <w:r w:rsidR="00E4628C" w:rsidRPr="00EE32BF" w:rsidDel="00B169B0">
          <w:rPr>
            <w:bCs/>
          </w:rPr>
          <w:delText>isus</w:delText>
        </w:r>
      </w:del>
      <w:ins w:id="139" w:author="Autor">
        <w:r w:rsidR="00B169B0">
          <w:rPr>
            <w:bCs/>
          </w:rPr>
          <w:t>and</w:t>
        </w:r>
      </w:ins>
      <w:r w:rsidR="00E4628C" w:rsidRPr="00EE32BF">
        <w:rPr>
          <w:bCs/>
        </w:rPr>
        <w:t xml:space="preserve"> 202</w:t>
      </w:r>
      <w:r w:rsidR="000B558E">
        <w:rPr>
          <w:bCs/>
        </w:rPr>
        <w:t>5</w:t>
      </w:r>
      <w:r w:rsidR="00E4628C" w:rsidRPr="00EE32BF">
        <w:rPr>
          <w:bCs/>
        </w:rPr>
        <w:t>. aasta</w:t>
      </w:r>
      <w:r w:rsidR="00E4628C">
        <w:rPr>
          <w:bCs/>
        </w:rPr>
        <w:t>l</w:t>
      </w:r>
      <w:bookmarkEnd w:id="137"/>
    </w:p>
    <w:p w14:paraId="07FE0264" w14:textId="77777777" w:rsidR="00E4628C" w:rsidRDefault="00E4628C" w:rsidP="00E4628C">
      <w:pPr>
        <w:pStyle w:val="pealkiri"/>
        <w:spacing w:before="0"/>
        <w:rPr>
          <w:b w:val="0"/>
        </w:rPr>
      </w:pPr>
    </w:p>
    <w:p w14:paraId="52C23E31" w14:textId="7ED39F40" w:rsidR="00A11B13" w:rsidRDefault="00A11B13" w:rsidP="00E4628C">
      <w:pPr>
        <w:pStyle w:val="pealkiri"/>
        <w:spacing w:before="0"/>
        <w:rPr>
          <w:b w:val="0"/>
        </w:rPr>
      </w:pPr>
      <w:r>
        <w:rPr>
          <w:b w:val="0"/>
        </w:rPr>
        <w:t xml:space="preserve">Kui kohaliku omavalitsuse üksus ei ole sisestanud </w:t>
      </w:r>
      <w:r w:rsidRPr="004F626B">
        <w:rPr>
          <w:b w:val="0"/>
        </w:rPr>
        <w:t xml:space="preserve">käesoleva </w:t>
      </w:r>
      <w:r w:rsidR="0004603F">
        <w:rPr>
          <w:b w:val="0"/>
        </w:rPr>
        <w:t xml:space="preserve">seaduse </w:t>
      </w:r>
      <w:r>
        <w:rPr>
          <w:b w:val="0"/>
        </w:rPr>
        <w:t>§ 11</w:t>
      </w:r>
      <w:r w:rsidRPr="004F626B">
        <w:rPr>
          <w:b w:val="0"/>
        </w:rPr>
        <w:t xml:space="preserve"> lõikes 1 nimetatud maksusoodustus</w:t>
      </w:r>
      <w:del w:id="140" w:author="Autor">
        <w:r w:rsidRPr="004F626B" w:rsidDel="00B169B0">
          <w:rPr>
            <w:b w:val="0"/>
          </w:rPr>
          <w:delText xml:space="preserve">e </w:delText>
        </w:r>
        <w:r w:rsidDel="00B169B0">
          <w:rPr>
            <w:b w:val="0"/>
          </w:rPr>
          <w:delText>summa</w:delText>
        </w:r>
      </w:del>
      <w:r>
        <w:rPr>
          <w:b w:val="0"/>
        </w:rPr>
        <w:t xml:space="preserve">t </w:t>
      </w:r>
      <w:r w:rsidRPr="004F626B">
        <w:rPr>
          <w:b w:val="0"/>
        </w:rPr>
        <w:t xml:space="preserve">maamaksu infosüsteemi hiljemalt </w:t>
      </w:r>
      <w:r>
        <w:rPr>
          <w:b w:val="0"/>
        </w:rPr>
        <w:t>202</w:t>
      </w:r>
      <w:r w:rsidR="0004603F">
        <w:rPr>
          <w:b w:val="0"/>
        </w:rPr>
        <w:t>5</w:t>
      </w:r>
      <w:r>
        <w:rPr>
          <w:b w:val="0"/>
        </w:rPr>
        <w:t xml:space="preserve">. aasta </w:t>
      </w:r>
      <w:r w:rsidRPr="004F626B">
        <w:rPr>
          <w:b w:val="0"/>
        </w:rPr>
        <w:t>2. oktoobriks</w:t>
      </w:r>
      <w:r>
        <w:rPr>
          <w:b w:val="0"/>
        </w:rPr>
        <w:t xml:space="preserve">, maksustatakse </w:t>
      </w:r>
      <w:r w:rsidR="00F92354">
        <w:rPr>
          <w:b w:val="0"/>
        </w:rPr>
        <w:t xml:space="preserve">2026. aastal </w:t>
      </w:r>
      <w:r w:rsidR="000B558E">
        <w:rPr>
          <w:b w:val="0"/>
        </w:rPr>
        <w:t>lõike 1</w:t>
      </w:r>
      <w:r w:rsidR="000B558E">
        <w:rPr>
          <w:b w:val="0"/>
          <w:vertAlign w:val="superscript"/>
        </w:rPr>
        <w:t>1</w:t>
      </w:r>
      <w:r w:rsidR="000B558E">
        <w:rPr>
          <w:b w:val="0"/>
        </w:rPr>
        <w:t xml:space="preserve"> tingimustele vastavad </w:t>
      </w:r>
      <w:r>
        <w:rPr>
          <w:b w:val="0"/>
        </w:rPr>
        <w:t>maad maamaksuga.“.</w:t>
      </w:r>
    </w:p>
    <w:p w14:paraId="40CF121C" w14:textId="77777777" w:rsidR="00E4628C" w:rsidRDefault="00E4628C" w:rsidP="00832578">
      <w:pPr>
        <w:pStyle w:val="pealkiri"/>
        <w:spacing w:before="0"/>
        <w:rPr>
          <w:b w:val="0"/>
        </w:rPr>
      </w:pPr>
    </w:p>
    <w:p w14:paraId="6E12D0CD" w14:textId="7407929C" w:rsidR="00F92354" w:rsidRDefault="00F92354" w:rsidP="00F92354">
      <w:pPr>
        <w:pStyle w:val="pealkiri"/>
        <w:spacing w:before="0"/>
        <w:rPr>
          <w:bCs/>
        </w:rPr>
      </w:pPr>
      <w:r w:rsidRPr="00EE32BF">
        <w:rPr>
          <w:bCs/>
        </w:rPr>
        <w:t>§ 12</w:t>
      </w:r>
      <w:r>
        <w:rPr>
          <w:bCs/>
          <w:vertAlign w:val="superscript"/>
        </w:rPr>
        <w:t>5</w:t>
      </w:r>
      <w:r w:rsidRPr="00EE32BF">
        <w:rPr>
          <w:bCs/>
        </w:rPr>
        <w:t xml:space="preserve">. Käesoleva seaduse § </w:t>
      </w:r>
      <w:r>
        <w:rPr>
          <w:bCs/>
        </w:rPr>
        <w:t>11</w:t>
      </w:r>
      <w:r w:rsidRPr="00EE32BF">
        <w:rPr>
          <w:bCs/>
        </w:rPr>
        <w:t xml:space="preserve"> lõi</w:t>
      </w:r>
      <w:r>
        <w:rPr>
          <w:bCs/>
        </w:rPr>
        <w:t>gete 5</w:t>
      </w:r>
      <w:r w:rsidR="00646132" w:rsidRPr="00F92354">
        <w:rPr>
          <w:b w:val="0"/>
        </w:rPr>
        <w:t>–</w:t>
      </w:r>
      <w:r>
        <w:rPr>
          <w:bCs/>
        </w:rPr>
        <w:t>8</w:t>
      </w:r>
      <w:r w:rsidRPr="00EE32BF">
        <w:rPr>
          <w:bCs/>
        </w:rPr>
        <w:t xml:space="preserve"> rakendami</w:t>
      </w:r>
      <w:r w:rsidR="00646132">
        <w:rPr>
          <w:bCs/>
        </w:rPr>
        <w:t>n</w:t>
      </w:r>
      <w:r w:rsidRPr="00EE32BF">
        <w:rPr>
          <w:bCs/>
        </w:rPr>
        <w:t xml:space="preserve">e </w:t>
      </w:r>
    </w:p>
    <w:p w14:paraId="206145DC" w14:textId="77777777" w:rsidR="00646132" w:rsidRDefault="00646132" w:rsidP="00F92354">
      <w:pPr>
        <w:pStyle w:val="pealkiri"/>
        <w:spacing w:before="0"/>
        <w:rPr>
          <w:bCs/>
        </w:rPr>
      </w:pPr>
    </w:p>
    <w:p w14:paraId="1F4769BB" w14:textId="5153121A" w:rsidR="00F92354" w:rsidRPr="00F92354" w:rsidRDefault="00F92354" w:rsidP="00F92354">
      <w:pPr>
        <w:pStyle w:val="pealkiri"/>
        <w:spacing w:before="0"/>
        <w:rPr>
          <w:b w:val="0"/>
        </w:rPr>
      </w:pPr>
      <w:r w:rsidRPr="00F92354">
        <w:rPr>
          <w:b w:val="0"/>
        </w:rPr>
        <w:t>Käesoleva seaduse § 11 lõikeid 5</w:t>
      </w:r>
      <w:bookmarkStart w:id="141" w:name="_Hlk163232879"/>
      <w:r w:rsidRPr="00F92354">
        <w:rPr>
          <w:b w:val="0"/>
        </w:rPr>
        <w:t>–</w:t>
      </w:r>
      <w:bookmarkEnd w:id="141"/>
      <w:r w:rsidRPr="00F92354">
        <w:rPr>
          <w:b w:val="0"/>
        </w:rPr>
        <w:t xml:space="preserve">8 rakendatakse </w:t>
      </w:r>
      <w:r>
        <w:rPr>
          <w:b w:val="0"/>
        </w:rPr>
        <w:t>es</w:t>
      </w:r>
      <w:ins w:id="142" w:author="Autor">
        <w:r w:rsidR="00B169B0">
          <w:rPr>
            <w:b w:val="0"/>
          </w:rPr>
          <w:t>i</w:t>
        </w:r>
      </w:ins>
      <w:r>
        <w:rPr>
          <w:b w:val="0"/>
        </w:rPr>
        <w:t>m</w:t>
      </w:r>
      <w:del w:id="143" w:author="Autor">
        <w:r w:rsidDel="00B169B0">
          <w:rPr>
            <w:b w:val="0"/>
          </w:rPr>
          <w:delText>a</w:delText>
        </w:r>
      </w:del>
      <w:ins w:id="144" w:author="Autor">
        <w:r w:rsidR="00B169B0">
          <w:rPr>
            <w:b w:val="0"/>
          </w:rPr>
          <w:t xml:space="preserve">est </w:t>
        </w:r>
      </w:ins>
      <w:r>
        <w:rPr>
          <w:b w:val="0"/>
        </w:rPr>
        <w:t>kord</w:t>
      </w:r>
      <w:del w:id="145" w:author="Autor">
        <w:r w:rsidDel="00B169B0">
          <w:rPr>
            <w:b w:val="0"/>
          </w:rPr>
          <w:delText>selt</w:delText>
        </w:r>
      </w:del>
      <w:ins w:id="146" w:author="Autor">
        <w:r w:rsidR="00B169B0">
          <w:rPr>
            <w:b w:val="0"/>
          </w:rPr>
          <w:t>a</w:t>
        </w:r>
      </w:ins>
      <w:r>
        <w:rPr>
          <w:b w:val="0"/>
        </w:rPr>
        <w:t xml:space="preserve"> 2026. a</w:t>
      </w:r>
      <w:r w:rsidR="00F30F69">
        <w:rPr>
          <w:b w:val="0"/>
        </w:rPr>
        <w:t>asta</w:t>
      </w:r>
      <w:r>
        <w:rPr>
          <w:b w:val="0"/>
        </w:rPr>
        <w:t xml:space="preserve"> maamaksu suhtes</w:t>
      </w:r>
      <w:r w:rsidR="00D23C18">
        <w:rPr>
          <w:b w:val="0"/>
        </w:rPr>
        <w:t>.</w:t>
      </w:r>
    </w:p>
    <w:p w14:paraId="09E74F89" w14:textId="77777777" w:rsidR="00715384" w:rsidRDefault="00715384" w:rsidP="00715384">
      <w:pPr>
        <w:pStyle w:val="pealkiri"/>
        <w:spacing w:before="0"/>
        <w:rPr>
          <w:bCs/>
        </w:rPr>
      </w:pPr>
    </w:p>
    <w:p w14:paraId="4701AAC9" w14:textId="0D618009" w:rsidR="00646132" w:rsidRPr="00646132" w:rsidRDefault="00646132" w:rsidP="00715384">
      <w:pPr>
        <w:pStyle w:val="pealkiri"/>
        <w:spacing w:before="0"/>
        <w:rPr>
          <w:bCs/>
        </w:rPr>
      </w:pPr>
      <w:r>
        <w:rPr>
          <w:bCs/>
        </w:rPr>
        <w:t>§ 12</w:t>
      </w:r>
      <w:r w:rsidRPr="00646132">
        <w:rPr>
          <w:bCs/>
          <w:vertAlign w:val="superscript"/>
        </w:rPr>
        <w:t>6</w:t>
      </w:r>
      <w:r>
        <w:rPr>
          <w:bCs/>
        </w:rPr>
        <w:t xml:space="preserve">. </w:t>
      </w:r>
      <w:r w:rsidR="005D046C">
        <w:rPr>
          <w:bCs/>
        </w:rPr>
        <w:t>Käesoleva seaduse §-de 8</w:t>
      </w:r>
      <w:r w:rsidR="005D046C" w:rsidRPr="00715384">
        <w:rPr>
          <w:bCs/>
          <w:vertAlign w:val="superscript"/>
        </w:rPr>
        <w:t>1</w:t>
      </w:r>
      <w:r w:rsidR="005D046C">
        <w:rPr>
          <w:bCs/>
        </w:rPr>
        <w:t xml:space="preserve"> ja 11 </w:t>
      </w:r>
      <w:commentRangeStart w:id="147"/>
      <w:del w:id="148" w:author="Autor">
        <w:r w:rsidR="005D046C" w:rsidDel="00B169B0">
          <w:rPr>
            <w:bCs/>
          </w:rPr>
          <w:delText>r</w:delText>
        </w:r>
        <w:r w:rsidRPr="00646132" w:rsidDel="00B169B0">
          <w:rPr>
            <w:bCs/>
          </w:rPr>
          <w:delText>egulatsiooni</w:delText>
        </w:r>
      </w:del>
      <w:commentRangeEnd w:id="147"/>
      <w:r w:rsidR="00B169B0">
        <w:rPr>
          <w:rStyle w:val="Kommentaariviide"/>
          <w:rFonts w:eastAsiaTheme="minorHAnsi" w:cstheme="minorBidi"/>
          <w:b w:val="0"/>
          <w:lang w:eastAsia="en-US"/>
        </w:rPr>
        <w:commentReference w:id="147"/>
      </w:r>
      <w:del w:id="149" w:author="Autor">
        <w:r w:rsidR="005D046C" w:rsidDel="00B169B0">
          <w:rPr>
            <w:bCs/>
          </w:rPr>
          <w:delText xml:space="preserve"> </w:delText>
        </w:r>
      </w:del>
      <w:proofErr w:type="spellStart"/>
      <w:r w:rsidRPr="00646132">
        <w:rPr>
          <w:bCs/>
        </w:rPr>
        <w:t>järelhindamine</w:t>
      </w:r>
      <w:proofErr w:type="spellEnd"/>
      <w:r w:rsidRPr="00646132">
        <w:rPr>
          <w:bCs/>
        </w:rPr>
        <w:t xml:space="preserve"> </w:t>
      </w:r>
    </w:p>
    <w:p w14:paraId="2C89ED64" w14:textId="77777777" w:rsidR="00715384" w:rsidRDefault="00715384" w:rsidP="00715384">
      <w:pPr>
        <w:pStyle w:val="pealkiri"/>
        <w:spacing w:before="0"/>
        <w:rPr>
          <w:b w:val="0"/>
        </w:rPr>
      </w:pPr>
    </w:p>
    <w:p w14:paraId="7AEFB693" w14:textId="4F5A63CA" w:rsidR="00646132" w:rsidRPr="00646132" w:rsidRDefault="00646132" w:rsidP="00715384">
      <w:pPr>
        <w:pStyle w:val="pealkiri"/>
        <w:spacing w:before="0"/>
        <w:rPr>
          <w:b w:val="0"/>
        </w:rPr>
      </w:pPr>
      <w:r w:rsidRPr="00646132">
        <w:rPr>
          <w:b w:val="0"/>
        </w:rPr>
        <w:t>Regionaal- ja Põllumajandusministeerium analüüsib hiljemalt 202</w:t>
      </w:r>
      <w:r w:rsidR="00715384">
        <w:rPr>
          <w:b w:val="0"/>
        </w:rPr>
        <w:t>9</w:t>
      </w:r>
      <w:r w:rsidRPr="00646132">
        <w:rPr>
          <w:b w:val="0"/>
        </w:rPr>
        <w:t xml:space="preserve">. aasta 1. jaanuariks </w:t>
      </w:r>
      <w:r w:rsidR="00D23C18">
        <w:rPr>
          <w:b w:val="0"/>
        </w:rPr>
        <w:t>käesoleva seaduse §-s 8</w:t>
      </w:r>
      <w:r w:rsidR="00D23C18" w:rsidRPr="00715384">
        <w:rPr>
          <w:b w:val="0"/>
          <w:vertAlign w:val="superscript"/>
        </w:rPr>
        <w:t>1</w:t>
      </w:r>
      <w:r w:rsidR="00D23C18">
        <w:rPr>
          <w:b w:val="0"/>
        </w:rPr>
        <w:t xml:space="preserve"> sätestatud k</w:t>
      </w:r>
      <w:r w:rsidR="00D23C18" w:rsidRPr="00D23C18">
        <w:rPr>
          <w:b w:val="0"/>
        </w:rPr>
        <w:t>ohaliku omavalitsuse üksuse volikogu kehtesta</w:t>
      </w:r>
      <w:r w:rsidR="00D23C18">
        <w:rPr>
          <w:b w:val="0"/>
        </w:rPr>
        <w:t>tava</w:t>
      </w:r>
      <w:r w:rsidR="00D23C18" w:rsidRPr="00D23C18">
        <w:rPr>
          <w:b w:val="0"/>
        </w:rPr>
        <w:t xml:space="preserve"> maamaksu summa aastase </w:t>
      </w:r>
      <w:del w:id="150" w:author="Autor">
        <w:r w:rsidR="00D23C18" w:rsidRPr="00D23C18" w:rsidDel="00B169B0">
          <w:rPr>
            <w:b w:val="0"/>
          </w:rPr>
          <w:delText>kasvu</w:delText>
        </w:r>
      </w:del>
      <w:ins w:id="151" w:author="Autor">
        <w:r w:rsidR="00B169B0">
          <w:rPr>
            <w:b w:val="0"/>
          </w:rPr>
          <w:t>suurenemise</w:t>
        </w:r>
      </w:ins>
      <w:r w:rsidR="00D23C18" w:rsidRPr="00D23C18">
        <w:rPr>
          <w:b w:val="0"/>
        </w:rPr>
        <w:t xml:space="preserve"> piir</w:t>
      </w:r>
      <w:ins w:id="152" w:author="Autor">
        <w:r w:rsidR="00B169B0">
          <w:rPr>
            <w:b w:val="0"/>
          </w:rPr>
          <w:t>määr</w:t>
        </w:r>
      </w:ins>
      <w:r w:rsidR="00D23C18" w:rsidRPr="00D23C18">
        <w:rPr>
          <w:b w:val="0"/>
        </w:rPr>
        <w:t>a</w:t>
      </w:r>
      <w:del w:id="153" w:author="Autor">
        <w:r w:rsidR="00D23C18" w:rsidRPr="00D23C18" w:rsidDel="00B169B0">
          <w:rPr>
            <w:b w:val="0"/>
          </w:rPr>
          <w:delText xml:space="preserve">ngu protsendi </w:delText>
        </w:r>
        <w:commentRangeStart w:id="154"/>
        <w:r w:rsidR="005D046C" w:rsidDel="00B169B0">
          <w:rPr>
            <w:b w:val="0"/>
          </w:rPr>
          <w:delText>regulatsiooni</w:delText>
        </w:r>
      </w:del>
      <w:commentRangeEnd w:id="154"/>
      <w:r w:rsidR="00B169B0">
        <w:rPr>
          <w:rStyle w:val="Kommentaariviide"/>
          <w:rFonts w:eastAsiaTheme="minorHAnsi" w:cstheme="minorBidi"/>
          <w:b w:val="0"/>
          <w:lang w:eastAsia="en-US"/>
        </w:rPr>
        <w:commentReference w:id="154"/>
      </w:r>
      <w:r w:rsidR="005D046C">
        <w:rPr>
          <w:b w:val="0"/>
        </w:rPr>
        <w:t xml:space="preserve"> </w:t>
      </w:r>
      <w:r w:rsidR="00D23C18">
        <w:rPr>
          <w:b w:val="0"/>
        </w:rPr>
        <w:t xml:space="preserve">ja </w:t>
      </w:r>
      <w:commentRangeStart w:id="155"/>
      <w:del w:id="156" w:author="Autor">
        <w:r w:rsidR="00D23C18" w:rsidDel="001E286C">
          <w:rPr>
            <w:b w:val="0"/>
          </w:rPr>
          <w:delText xml:space="preserve">käesoleva seaduse </w:delText>
        </w:r>
      </w:del>
      <w:r w:rsidR="00D23C18">
        <w:rPr>
          <w:b w:val="0"/>
        </w:rPr>
        <w:t xml:space="preserve">§-s 11 </w:t>
      </w:r>
      <w:commentRangeEnd w:id="155"/>
      <w:r w:rsidR="001E286C">
        <w:rPr>
          <w:rStyle w:val="Kommentaariviide"/>
          <w:rFonts w:eastAsiaTheme="minorHAnsi" w:cstheme="minorBidi"/>
          <w:b w:val="0"/>
          <w:lang w:eastAsia="en-US"/>
        </w:rPr>
        <w:commentReference w:id="155"/>
      </w:r>
      <w:r w:rsidR="00D23C18">
        <w:rPr>
          <w:b w:val="0"/>
        </w:rPr>
        <w:t xml:space="preserve">sätestatud maksusoodustuste kehtestamise </w:t>
      </w:r>
      <w:r w:rsidR="005D046C">
        <w:rPr>
          <w:b w:val="0"/>
        </w:rPr>
        <w:t>muudatuste</w:t>
      </w:r>
      <w:r w:rsidR="00D23C18">
        <w:rPr>
          <w:b w:val="0"/>
        </w:rPr>
        <w:t xml:space="preserve"> </w:t>
      </w:r>
      <w:r w:rsidRPr="00646132">
        <w:rPr>
          <w:b w:val="0"/>
        </w:rPr>
        <w:t>eesmärgi saavutamist ja rakendamise</w:t>
      </w:r>
      <w:del w:id="157" w:author="Autor">
        <w:r w:rsidRPr="00646132" w:rsidDel="00B169B0">
          <w:rPr>
            <w:b w:val="0"/>
          </w:rPr>
          <w:delText>ga kaasnenud</w:delText>
        </w:r>
      </w:del>
      <w:r w:rsidRPr="00646132">
        <w:rPr>
          <w:b w:val="0"/>
        </w:rPr>
        <w:t xml:space="preserve"> mõju</w:t>
      </w:r>
      <w:del w:id="158" w:author="Autor">
        <w:r w:rsidRPr="00646132" w:rsidDel="00B169B0">
          <w:rPr>
            <w:b w:val="0"/>
          </w:rPr>
          <w:delText>sid</w:delText>
        </w:r>
      </w:del>
      <w:r w:rsidRPr="00646132">
        <w:rPr>
          <w:b w:val="0"/>
        </w:rPr>
        <w:t xml:space="preserve"> ning esitab vajaduse</w:t>
      </w:r>
      <w:ins w:id="159" w:author="Autor">
        <w:r w:rsidR="00B169B0">
          <w:rPr>
            <w:b w:val="0"/>
          </w:rPr>
          <w:t xml:space="preserve"> korra</w:t>
        </w:r>
      </w:ins>
      <w:r w:rsidRPr="00646132">
        <w:rPr>
          <w:b w:val="0"/>
        </w:rPr>
        <w:t xml:space="preserve">l ettepanekud </w:t>
      </w:r>
      <w:del w:id="160" w:author="Autor">
        <w:r w:rsidRPr="00646132" w:rsidDel="00B169B0">
          <w:rPr>
            <w:b w:val="0"/>
          </w:rPr>
          <w:delText xml:space="preserve">regulatsiooni </w:delText>
        </w:r>
      </w:del>
      <w:commentRangeStart w:id="161"/>
      <w:ins w:id="162" w:author="Autor">
        <w:r w:rsidR="00B169B0">
          <w:rPr>
            <w:b w:val="0"/>
          </w:rPr>
          <w:t>nimetatud paragrahvide</w:t>
        </w:r>
        <w:r w:rsidR="00B169B0" w:rsidRPr="00646132">
          <w:rPr>
            <w:b w:val="0"/>
          </w:rPr>
          <w:t xml:space="preserve"> </w:t>
        </w:r>
        <w:commentRangeEnd w:id="161"/>
        <w:r w:rsidR="00B169B0">
          <w:rPr>
            <w:rStyle w:val="Kommentaariviide"/>
            <w:rFonts w:eastAsiaTheme="minorHAnsi" w:cstheme="minorBidi"/>
            <w:b w:val="0"/>
            <w:lang w:eastAsia="en-US"/>
          </w:rPr>
          <w:commentReference w:id="161"/>
        </w:r>
      </w:ins>
      <w:r w:rsidRPr="00646132">
        <w:rPr>
          <w:b w:val="0"/>
        </w:rPr>
        <w:t>muutmiseks.</w:t>
      </w:r>
      <w:r w:rsidR="00D23C18">
        <w:rPr>
          <w:b w:val="0"/>
        </w:rPr>
        <w:t>“.</w:t>
      </w:r>
    </w:p>
    <w:p w14:paraId="5386608A" w14:textId="77777777" w:rsidR="00646132" w:rsidRDefault="00646132" w:rsidP="0041225C">
      <w:pPr>
        <w:ind w:left="-5"/>
        <w:jc w:val="left"/>
        <w:rPr>
          <w:b/>
        </w:rPr>
      </w:pPr>
    </w:p>
    <w:p w14:paraId="27DF25A6" w14:textId="649F6F86" w:rsidR="00256F7A" w:rsidRPr="00151A64" w:rsidRDefault="00256F7A" w:rsidP="0041225C">
      <w:pPr>
        <w:ind w:left="-5"/>
        <w:jc w:val="left"/>
      </w:pPr>
      <w:commentRangeStart w:id="163"/>
      <w:r w:rsidRPr="00544945">
        <w:rPr>
          <w:b/>
        </w:rPr>
        <w:t xml:space="preserve">§ </w:t>
      </w:r>
      <w:r w:rsidR="00852F7E">
        <w:rPr>
          <w:b/>
        </w:rPr>
        <w:t>2</w:t>
      </w:r>
      <w:r w:rsidRPr="00544945">
        <w:rPr>
          <w:b/>
        </w:rPr>
        <w:t>.</w:t>
      </w:r>
      <w:r w:rsidRPr="00151A64">
        <w:rPr>
          <w:b/>
        </w:rPr>
        <w:t xml:space="preserve"> </w:t>
      </w:r>
      <w:commentRangeEnd w:id="163"/>
      <w:r w:rsidR="007B2D92">
        <w:rPr>
          <w:rStyle w:val="Kommentaariviide"/>
        </w:rPr>
        <w:commentReference w:id="163"/>
      </w:r>
      <w:r w:rsidR="00D92E82" w:rsidRPr="00151A64">
        <w:rPr>
          <w:b/>
        </w:rPr>
        <w:t>Seaduse jõustumine</w:t>
      </w:r>
    </w:p>
    <w:p w14:paraId="36B4241A" w14:textId="77777777" w:rsidR="00F91E7D" w:rsidRDefault="00F91E7D" w:rsidP="0041225C">
      <w:pPr>
        <w:ind w:right="28"/>
      </w:pPr>
    </w:p>
    <w:p w14:paraId="37D9C845" w14:textId="6E590FFC" w:rsidR="00256F7A" w:rsidRDefault="00852F7E" w:rsidP="0041225C">
      <w:pPr>
        <w:ind w:right="28"/>
      </w:pPr>
      <w:r>
        <w:t xml:space="preserve">(1) </w:t>
      </w:r>
      <w:r w:rsidR="00256F7A" w:rsidRPr="00151A64">
        <w:t xml:space="preserve">Käesolev </w:t>
      </w:r>
      <w:r w:rsidR="00256F7A">
        <w:t>seadus</w:t>
      </w:r>
      <w:r w:rsidR="00D039CD">
        <w:t xml:space="preserve"> </w:t>
      </w:r>
      <w:r w:rsidR="00256F7A">
        <w:t>jõustu</w:t>
      </w:r>
      <w:r w:rsidR="00BC5FD2">
        <w:t>b</w:t>
      </w:r>
      <w:r w:rsidR="00256F7A">
        <w:t xml:space="preserve"> 20</w:t>
      </w:r>
      <w:r w:rsidR="00BC5FD2">
        <w:t>2</w:t>
      </w:r>
      <w:r w:rsidR="006275DF">
        <w:t>4</w:t>
      </w:r>
      <w:r w:rsidR="00256F7A">
        <w:t>. aasta 1.</w:t>
      </w:r>
      <w:r w:rsidR="001171CC">
        <w:t xml:space="preserve"> </w:t>
      </w:r>
      <w:r w:rsidR="00EE32BF">
        <w:t>juulil</w:t>
      </w:r>
      <w:r w:rsidR="00256F7A">
        <w:t>.</w:t>
      </w:r>
    </w:p>
    <w:p w14:paraId="7D1A0D65" w14:textId="77777777" w:rsidR="00852F7E" w:rsidRDefault="00852F7E" w:rsidP="0041225C">
      <w:pPr>
        <w:ind w:right="28"/>
      </w:pPr>
    </w:p>
    <w:p w14:paraId="3F6EAC35" w14:textId="142CA21F" w:rsidR="00C46C09" w:rsidRDefault="006C2B3C" w:rsidP="00910ADF">
      <w:pPr>
        <w:ind w:right="28"/>
      </w:pPr>
      <w:r>
        <w:t>(</w:t>
      </w:r>
      <w:r w:rsidR="00722836">
        <w:t>2</w:t>
      </w:r>
      <w:r>
        <w:t xml:space="preserve">) </w:t>
      </w:r>
      <w:r w:rsidR="00852F7E">
        <w:t>Käesoleva seaduse § 1 punkt</w:t>
      </w:r>
      <w:r w:rsidR="00852F7E" w:rsidRPr="00FA6FCB">
        <w:t>id</w:t>
      </w:r>
      <w:r w:rsidR="003E0631">
        <w:t xml:space="preserve"> </w:t>
      </w:r>
      <w:r w:rsidR="00722836">
        <w:t>6</w:t>
      </w:r>
      <w:r w:rsidR="001821C2">
        <w:t xml:space="preserve">, </w:t>
      </w:r>
      <w:r w:rsidR="00722836">
        <w:t>9</w:t>
      </w:r>
      <w:r w:rsidR="00A664C4">
        <w:t>, 1</w:t>
      </w:r>
      <w:r w:rsidR="00722836">
        <w:t>1, 15</w:t>
      </w:r>
      <w:r w:rsidR="00AA4FFD">
        <w:t xml:space="preserve"> ja</w:t>
      </w:r>
      <w:r w:rsidR="00A664C4">
        <w:t xml:space="preserve"> </w:t>
      </w:r>
      <w:r w:rsidR="004E2D5B">
        <w:t xml:space="preserve">17 </w:t>
      </w:r>
      <w:r w:rsidR="00C46C09">
        <w:t>jõustuvad 2025. a</w:t>
      </w:r>
      <w:r w:rsidR="00AD789A">
        <w:t>asta</w:t>
      </w:r>
      <w:r w:rsidR="00C46C09">
        <w:t xml:space="preserve"> 1. märtsil.</w:t>
      </w:r>
    </w:p>
    <w:p w14:paraId="2AA8F860" w14:textId="77777777" w:rsidR="00C46C09" w:rsidRDefault="00C46C09" w:rsidP="00910ADF">
      <w:pPr>
        <w:ind w:right="28"/>
      </w:pPr>
    </w:p>
    <w:p w14:paraId="139AECB0" w14:textId="6097C285" w:rsidR="00C46C09" w:rsidRDefault="00C46C09" w:rsidP="00910ADF">
      <w:pPr>
        <w:ind w:right="28"/>
      </w:pPr>
      <w:r>
        <w:lastRenderedPageBreak/>
        <w:t>(</w:t>
      </w:r>
      <w:r w:rsidR="00722836">
        <w:t>3</w:t>
      </w:r>
      <w:r>
        <w:t>) Käesoleva seaduse § 1 punkt</w:t>
      </w:r>
      <w:r w:rsidRPr="00FA6FCB">
        <w:t>id</w:t>
      </w:r>
      <w:r>
        <w:t xml:space="preserve"> </w:t>
      </w:r>
      <w:r w:rsidR="00C15CC5">
        <w:t xml:space="preserve">1, </w:t>
      </w:r>
      <w:r w:rsidR="00722836">
        <w:t>7</w:t>
      </w:r>
      <w:r w:rsidR="001A2550">
        <w:t xml:space="preserve">, </w:t>
      </w:r>
      <w:r w:rsidR="00722836">
        <w:t xml:space="preserve">8, </w:t>
      </w:r>
      <w:r w:rsidR="00572294">
        <w:t>1</w:t>
      </w:r>
      <w:r w:rsidR="00722836">
        <w:t>0</w:t>
      </w:r>
      <w:r w:rsidR="00572294">
        <w:t xml:space="preserve">, </w:t>
      </w:r>
      <w:r w:rsidR="004E2D5B">
        <w:t>12</w:t>
      </w:r>
      <w:r w:rsidR="004E2D5B" w:rsidRPr="00D23C18">
        <w:t>–</w:t>
      </w:r>
      <w:r w:rsidR="00585AFC">
        <w:t>1</w:t>
      </w:r>
      <w:r w:rsidR="00722836">
        <w:t>4</w:t>
      </w:r>
      <w:r w:rsidR="004E2D5B">
        <w:t>, 16</w:t>
      </w:r>
      <w:r w:rsidR="00AA4FFD">
        <w:t xml:space="preserve"> ja</w:t>
      </w:r>
      <w:r w:rsidR="00A664C4">
        <w:t xml:space="preserve"> </w:t>
      </w:r>
      <w:r w:rsidR="004E2D5B">
        <w:t>18</w:t>
      </w:r>
      <w:r w:rsidR="00D23C18" w:rsidRPr="00D23C18">
        <w:t>–</w:t>
      </w:r>
      <w:r w:rsidR="004E2D5B">
        <w:t xml:space="preserve">21 </w:t>
      </w:r>
      <w:r>
        <w:t xml:space="preserve">jõustuvad </w:t>
      </w:r>
      <w:r w:rsidRPr="00413444">
        <w:t>2026. aasta 1. jaanuaril.</w:t>
      </w:r>
    </w:p>
    <w:p w14:paraId="4CC52E6C" w14:textId="77777777" w:rsidR="00C46C09" w:rsidRDefault="00C46C09" w:rsidP="00910ADF">
      <w:pPr>
        <w:ind w:right="28"/>
      </w:pPr>
    </w:p>
    <w:p w14:paraId="52E37FBE" w14:textId="77777777" w:rsidR="00BA7CEC" w:rsidRPr="00F57154" w:rsidRDefault="00BA7CEC" w:rsidP="00BC5FD2">
      <w:pPr>
        <w:jc w:val="left"/>
      </w:pPr>
    </w:p>
    <w:p w14:paraId="7470810D" w14:textId="77777777" w:rsidR="000169CB" w:rsidRPr="0099319F" w:rsidRDefault="00BC5FD2" w:rsidP="000169CB">
      <w:pPr>
        <w:ind w:hanging="11"/>
        <w:rPr>
          <w:color w:val="000000"/>
          <w:lang w:eastAsia="et-EE"/>
        </w:rPr>
      </w:pPr>
      <w:bookmarkStart w:id="164" w:name="_Hlk66788165"/>
      <w:r>
        <w:rPr>
          <w:color w:val="000000"/>
          <w:lang w:eastAsia="et-EE"/>
        </w:rPr>
        <w:t>Lauri</w:t>
      </w:r>
      <w:r w:rsidR="000169CB">
        <w:rPr>
          <w:color w:val="000000"/>
          <w:lang w:eastAsia="et-EE"/>
        </w:rPr>
        <w:t xml:space="preserve"> </w:t>
      </w:r>
      <w:proofErr w:type="spellStart"/>
      <w:r>
        <w:rPr>
          <w:color w:val="000000"/>
          <w:lang w:eastAsia="et-EE"/>
        </w:rPr>
        <w:t>Hussar</w:t>
      </w:r>
      <w:proofErr w:type="spellEnd"/>
    </w:p>
    <w:p w14:paraId="1B13C058" w14:textId="77777777" w:rsidR="000169CB" w:rsidRPr="0099319F" w:rsidRDefault="000169CB" w:rsidP="000169CB">
      <w:pPr>
        <w:widowControl w:val="0"/>
        <w:autoSpaceDN w:val="0"/>
        <w:textAlignment w:val="baseline"/>
        <w:rPr>
          <w:rFonts w:eastAsia="Arial Unicode MS"/>
          <w:kern w:val="3"/>
          <w:lang w:eastAsia="et-EE"/>
        </w:rPr>
      </w:pPr>
      <w:r w:rsidRPr="0099319F">
        <w:rPr>
          <w:rFonts w:eastAsia="Arial Unicode MS"/>
          <w:kern w:val="3"/>
          <w:lang w:eastAsia="et-EE"/>
        </w:rPr>
        <w:t>Riigikogu esimees</w:t>
      </w:r>
    </w:p>
    <w:p w14:paraId="5FC6A3BE" w14:textId="77777777" w:rsidR="000169CB" w:rsidRDefault="000169CB" w:rsidP="000169CB">
      <w:pPr>
        <w:widowControl w:val="0"/>
        <w:tabs>
          <w:tab w:val="left" w:pos="0"/>
        </w:tabs>
        <w:autoSpaceDN w:val="0"/>
        <w:textAlignment w:val="baseline"/>
        <w:rPr>
          <w:rFonts w:eastAsia="Arial Unicode MS"/>
          <w:kern w:val="3"/>
          <w:lang w:eastAsia="et-EE"/>
        </w:rPr>
      </w:pPr>
    </w:p>
    <w:p w14:paraId="62849D91" w14:textId="77777777" w:rsidR="000169CB" w:rsidRPr="0099319F" w:rsidRDefault="000169CB" w:rsidP="000169CB">
      <w:pPr>
        <w:widowControl w:val="0"/>
        <w:tabs>
          <w:tab w:val="left" w:pos="0"/>
        </w:tabs>
        <w:autoSpaceDN w:val="0"/>
        <w:textAlignment w:val="baseline"/>
        <w:rPr>
          <w:rFonts w:eastAsia="Arial Unicode MS"/>
          <w:kern w:val="3"/>
          <w:lang w:eastAsia="et-EE"/>
        </w:rPr>
      </w:pPr>
    </w:p>
    <w:p w14:paraId="149DB2F3" w14:textId="77777777" w:rsidR="000169CB" w:rsidRPr="0099319F" w:rsidRDefault="000169CB" w:rsidP="000169CB">
      <w:pPr>
        <w:widowControl w:val="0"/>
        <w:pBdr>
          <w:bottom w:val="single" w:sz="12" w:space="11" w:color="auto"/>
        </w:pBdr>
        <w:autoSpaceDN w:val="0"/>
        <w:textAlignment w:val="baseline"/>
        <w:rPr>
          <w:rFonts w:eastAsia="Arial Unicode MS"/>
          <w:kern w:val="3"/>
          <w:lang w:eastAsia="et-EE"/>
        </w:rPr>
      </w:pPr>
      <w:r>
        <w:rPr>
          <w:rFonts w:eastAsia="Arial Unicode MS"/>
          <w:kern w:val="3"/>
          <w:lang w:eastAsia="et-EE"/>
        </w:rPr>
        <w:t>Tallinn,</w:t>
      </w:r>
      <w:r>
        <w:rPr>
          <w:rFonts w:eastAsia="Arial Unicode MS"/>
          <w:kern w:val="3"/>
          <w:lang w:eastAsia="et-EE"/>
        </w:rPr>
        <w:tab/>
      </w:r>
      <w:r>
        <w:rPr>
          <w:rFonts w:eastAsia="Arial Unicode MS"/>
          <w:kern w:val="3"/>
          <w:lang w:eastAsia="et-EE"/>
        </w:rPr>
        <w:tab/>
        <w:t>202</w:t>
      </w:r>
      <w:r w:rsidR="00BC5FD2">
        <w:rPr>
          <w:rFonts w:eastAsia="Arial Unicode MS"/>
          <w:kern w:val="3"/>
          <w:lang w:eastAsia="et-EE"/>
        </w:rPr>
        <w:t>4</w:t>
      </w:r>
    </w:p>
    <w:bookmarkEnd w:id="164"/>
    <w:p w14:paraId="1924BC4D" w14:textId="77777777" w:rsidR="00256F7A" w:rsidRPr="00F57154" w:rsidRDefault="00256F7A" w:rsidP="0041225C"/>
    <w:sectPr w:rsidR="00256F7A" w:rsidRPr="00F57154" w:rsidSect="00AD5F3A">
      <w:footerReference w:type="default" r:id="rId11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or" w:initials="A">
    <w:p w14:paraId="34A2605D" w14:textId="77777777" w:rsidR="00500CD2" w:rsidRDefault="00500CD2" w:rsidP="00A742A3">
      <w:pPr>
        <w:pStyle w:val="Kommentaaritekst"/>
        <w:jc w:val="left"/>
      </w:pPr>
      <w:r>
        <w:rPr>
          <w:rStyle w:val="Kommentaariviide"/>
        </w:rPr>
        <w:annotationRef/>
      </w:r>
      <w:r>
        <w:t>Tehnilisel põhjusel on paranduste ja kommentaaride autoriks märgitud EPA, aga kommentaaride autorid on JuM ÕKT nõunikud. Kontaktiks Iivika Sale.</w:t>
      </w:r>
    </w:p>
  </w:comment>
  <w:comment w:id="4" w:author="Autor" w:initials="A">
    <w:p w14:paraId="58CB0DC9" w14:textId="12C46FF0" w:rsidR="00B115E8" w:rsidRDefault="00B115E8" w:rsidP="00752D21">
      <w:pPr>
        <w:pStyle w:val="Kommentaaritekst"/>
        <w:jc w:val="left"/>
      </w:pPr>
      <w:r>
        <w:rPr>
          <w:rStyle w:val="Kommentaariviide"/>
        </w:rPr>
        <w:annotationRef/>
      </w:r>
      <w:r>
        <w:t xml:space="preserve">"piirang" tähendab </w:t>
      </w:r>
      <w:r>
        <w:rPr>
          <w:color w:val="000000"/>
        </w:rPr>
        <w:t>piirav, kitsendav määrus, keeld vm. asjaolu, kitsendus</w:t>
      </w:r>
      <w:r>
        <w:t xml:space="preserve">, midagi piirav v kitsendav tingimus. Siin on vast peetud silmas "piirmäära", mis tähendab </w:t>
      </w:r>
      <w:r>
        <w:rPr>
          <w:color w:val="000000"/>
        </w:rPr>
        <w:t>millegi kõrgeimat v. madalaimat lubatud määra</w:t>
      </w:r>
      <w:r>
        <w:t>, mida väljendatakse protsentides</w:t>
      </w:r>
    </w:p>
  </w:comment>
  <w:comment w:id="8" w:author="Autor" w:initials="A">
    <w:p w14:paraId="065EB687" w14:textId="77777777" w:rsidR="00BC6FF4" w:rsidRDefault="00C02A61" w:rsidP="00137F1B">
      <w:pPr>
        <w:pStyle w:val="Kommentaaritekst"/>
        <w:jc w:val="left"/>
      </w:pPr>
      <w:r>
        <w:rPr>
          <w:rStyle w:val="Kommentaariviide"/>
        </w:rPr>
        <w:annotationRef/>
      </w:r>
      <w:r w:rsidR="00BC6FF4">
        <w:t xml:space="preserve">Või </w:t>
      </w:r>
      <w:r w:rsidR="00BC6FF4">
        <w:rPr>
          <w:u w:val="single"/>
        </w:rPr>
        <w:t>lõike alusel</w:t>
      </w:r>
      <w:r w:rsidR="00BC6FF4">
        <w:t xml:space="preserve"> sätestatud või </w:t>
      </w:r>
      <w:r w:rsidR="00BC6FF4">
        <w:rPr>
          <w:u w:val="single"/>
        </w:rPr>
        <w:t>lõikes nimetatud</w:t>
      </w:r>
      <w:r w:rsidR="00BC6FF4">
        <w:t>? Lõikes endas summat ei sätestada.</w:t>
      </w:r>
    </w:p>
  </w:comment>
  <w:comment w:id="9" w:author="Autor" w:initials="A">
    <w:p w14:paraId="1DFDFECE" w14:textId="35111447" w:rsidR="00BC6FF4" w:rsidRDefault="00B115E8" w:rsidP="002E5CF8">
      <w:pPr>
        <w:pStyle w:val="Kommentaaritekst"/>
        <w:jc w:val="left"/>
      </w:pPr>
      <w:r>
        <w:rPr>
          <w:rStyle w:val="Kommentaariviide"/>
        </w:rPr>
        <w:annotationRef/>
      </w:r>
      <w:r w:rsidR="00BC6FF4">
        <w:t>Tõenäoliselt ei ole siin mõeldud: "lõikes 1 sätestatud volikogu", vaid "lõikes 1 sätestatud maamaksu summa aastase suurenemise piirmäära", seetõttu võtaksin selguse huvides selle täiendi ära.</w:t>
      </w:r>
    </w:p>
  </w:comment>
  <w:comment w:id="17" w:author="Autor" w:initials="A">
    <w:p w14:paraId="1581448D" w14:textId="77777777" w:rsidR="00BC6FF4" w:rsidRDefault="0054516B" w:rsidP="00687F6A">
      <w:pPr>
        <w:pStyle w:val="Kommentaaritekst"/>
        <w:jc w:val="left"/>
      </w:pPr>
      <w:r>
        <w:rPr>
          <w:rStyle w:val="Kommentaariviide"/>
        </w:rPr>
        <w:annotationRef/>
      </w:r>
      <w:r w:rsidR="00BC6FF4">
        <w:t xml:space="preserve">Lisasin, kuna summat ei saa mõõta protsentides, vaid eurodes, mistõttu ei saa ka öelda, et summa on teatud protsendi v piirmäära </w:t>
      </w:r>
      <w:r w:rsidR="00BC6FF4">
        <w:rPr>
          <w:b/>
          <w:bCs/>
        </w:rPr>
        <w:t>võrra</w:t>
      </w:r>
      <w:r w:rsidR="00BC6FF4">
        <w:t xml:space="preserve"> suurem teatud summast, summa saab olla teisest summast eurode võrra suurem ja piirmäär saab olla protsendi võrra suurem … või siis tuleb lause ümber sõnastada.</w:t>
      </w:r>
    </w:p>
  </w:comment>
  <w:comment w:id="37" w:author="Autor" w:initials="A">
    <w:p w14:paraId="33275D37" w14:textId="77777777" w:rsidR="00B115E8" w:rsidRDefault="00B115E8" w:rsidP="009C0505">
      <w:pPr>
        <w:pStyle w:val="Kommentaaritekst"/>
        <w:jc w:val="left"/>
      </w:pPr>
      <w:r>
        <w:rPr>
          <w:rStyle w:val="Kommentaariviide"/>
        </w:rPr>
        <w:annotationRef/>
      </w:r>
      <w:r>
        <w:t>? Või siiski "kehtinud määrade järgi"</w:t>
      </w:r>
    </w:p>
  </w:comment>
  <w:comment w:id="48" w:author="Autor" w:initials="A">
    <w:p w14:paraId="5C86BC03" w14:textId="77777777" w:rsidR="00345D6C" w:rsidRDefault="00345D6C" w:rsidP="003841E0">
      <w:pPr>
        <w:pStyle w:val="Kommentaaritekst"/>
        <w:jc w:val="left"/>
      </w:pPr>
      <w:r>
        <w:rPr>
          <w:rStyle w:val="Kommentaariviide"/>
        </w:rPr>
        <w:annotationRef/>
      </w:r>
      <w:r>
        <w:rPr>
          <w:color w:val="0E1013"/>
          <w:highlight w:val="white"/>
        </w:rPr>
        <w:t xml:space="preserve">"maksusoodustus" tähendabki kogusummat, mille võrra midagi vähendatakse </w:t>
      </w:r>
    </w:p>
  </w:comment>
  <w:comment w:id="52" w:author="Autor" w:initials="A">
    <w:p w14:paraId="488106F4" w14:textId="710C35A3" w:rsidR="00B115E8" w:rsidRDefault="00B115E8" w:rsidP="00D7249F">
      <w:pPr>
        <w:pStyle w:val="Kommentaaritekst"/>
        <w:jc w:val="left"/>
      </w:pPr>
      <w:r>
        <w:rPr>
          <w:rStyle w:val="Kommentaariviide"/>
        </w:rPr>
        <w:annotationRef/>
      </w:r>
      <w:r>
        <w:t xml:space="preserve">"käsitlema" tähendab </w:t>
      </w:r>
      <w:r>
        <w:rPr>
          <w:color w:val="000000"/>
        </w:rPr>
        <w:t>teat küsimuse v. ainega tegelema; midagi kõne, vaatluse alla võtma, arutama</w:t>
      </w:r>
    </w:p>
  </w:comment>
  <w:comment w:id="71" w:author="Autor" w:initials="A">
    <w:p w14:paraId="5F8ECD01" w14:textId="77777777" w:rsidR="00EB12FB" w:rsidRDefault="00EB12FB" w:rsidP="00444FCB">
      <w:pPr>
        <w:pStyle w:val="Kommentaaritekst"/>
        <w:jc w:val="left"/>
      </w:pPr>
      <w:r>
        <w:rPr>
          <w:rStyle w:val="Kommentaariviide"/>
        </w:rPr>
        <w:annotationRef/>
      </w:r>
      <w:r>
        <w:t>Kas see annab edasi mõtet? Kas ei oleks parem "rakendatakse maksusoodustust üks kord"</w:t>
      </w:r>
    </w:p>
  </w:comment>
  <w:comment w:id="84" w:author="Autor" w:initials="A">
    <w:p w14:paraId="57DE7D6C" w14:textId="55AA0A78" w:rsidR="00B169B0" w:rsidRDefault="00B169B0" w:rsidP="00B92CCC">
      <w:pPr>
        <w:pStyle w:val="Kommentaaritekst"/>
        <w:jc w:val="left"/>
      </w:pPr>
      <w:r>
        <w:rPr>
          <w:rStyle w:val="Kommentaariviide"/>
        </w:rPr>
        <w:annotationRef/>
      </w:r>
      <w:r>
        <w:t>Kui jääb loetelu, siis nimetavas käändes</w:t>
      </w:r>
    </w:p>
  </w:comment>
  <w:comment w:id="83" w:author="Autor" w:initials="A">
    <w:p w14:paraId="3A84854F" w14:textId="77777777" w:rsidR="00B169B0" w:rsidRDefault="00B169B0" w:rsidP="006B692D">
      <w:pPr>
        <w:pStyle w:val="Kommentaaritekst"/>
        <w:jc w:val="left"/>
      </w:pPr>
      <w:r>
        <w:rPr>
          <w:rStyle w:val="Kommentaariviide"/>
        </w:rPr>
        <w:annotationRef/>
      </w:r>
      <w:r>
        <w:t>? Kas siin ei võiks lause lihtsalt jätkuda: "maksusoodustuse riikliku pensionikindlustuse seaduse alusel pensioni saajale ning isikule, kellel on töövõimetoetuse seaduse alusel tuvastatud osaline või puuduv töövõime."?</w:t>
      </w:r>
    </w:p>
  </w:comment>
  <w:comment w:id="100" w:author="Autor" w:initials="A">
    <w:p w14:paraId="2FCD5993" w14:textId="77777777" w:rsidR="00D05954" w:rsidRDefault="00D05954" w:rsidP="00E12060">
      <w:pPr>
        <w:pStyle w:val="Kommentaaritekst"/>
        <w:jc w:val="left"/>
      </w:pPr>
      <w:r>
        <w:rPr>
          <w:rStyle w:val="Kommentaariviide"/>
        </w:rPr>
        <w:annotationRef/>
      </w:r>
      <w:r>
        <w:t>Või: "vabastades tema kasutuses oleva maa täielikult maamaksust"?</w:t>
      </w:r>
    </w:p>
  </w:comment>
  <w:comment w:id="91" w:author="Autor" w:initials="A">
    <w:p w14:paraId="6C3387DC" w14:textId="4B5D6759" w:rsidR="002462B7" w:rsidRDefault="002462B7" w:rsidP="003D4996">
      <w:pPr>
        <w:pStyle w:val="Kommentaaritekst"/>
        <w:jc w:val="left"/>
      </w:pPr>
      <w:r>
        <w:rPr>
          <w:rStyle w:val="Kommentaariviide"/>
        </w:rPr>
        <w:annotationRef/>
      </w:r>
      <w:r>
        <w:t>Kas nii?</w:t>
      </w:r>
    </w:p>
  </w:comment>
  <w:comment w:id="107" w:author="Autor" w:initials="A">
    <w:p w14:paraId="4F37F509" w14:textId="77777777" w:rsidR="00EB12FB" w:rsidRDefault="00EB12FB" w:rsidP="00A551AF">
      <w:pPr>
        <w:pStyle w:val="Kommentaaritekst"/>
        <w:jc w:val="left"/>
      </w:pPr>
      <w:r>
        <w:rPr>
          <w:rStyle w:val="Kommentaariviide"/>
        </w:rPr>
        <w:annotationRef/>
      </w:r>
      <w:r>
        <w:t>Kas nii?</w:t>
      </w:r>
    </w:p>
  </w:comment>
  <w:comment w:id="112" w:author="Autor" w:initials="A">
    <w:p w14:paraId="41AB1227" w14:textId="77777777" w:rsidR="00D756F7" w:rsidRDefault="00A21215" w:rsidP="007360CE">
      <w:pPr>
        <w:pStyle w:val="Kommentaaritekst"/>
        <w:jc w:val="left"/>
      </w:pPr>
      <w:r>
        <w:rPr>
          <w:rStyle w:val="Kommentaariviide"/>
        </w:rPr>
        <w:annotationRef/>
      </w:r>
      <w:r w:rsidR="00D756F7">
        <w:t>Sobib paremini täiendamine lõikega 8.1, sel juhul ei jää taotlemise korra volitusnorm maksusoodustusi reguleerivate sätete vahele.</w:t>
      </w:r>
    </w:p>
  </w:comment>
  <w:comment w:id="117" w:author="Autor" w:initials="A">
    <w:p w14:paraId="7A3E63F6" w14:textId="55B5C9D6" w:rsidR="002462B7" w:rsidRDefault="00B169B0" w:rsidP="00302167">
      <w:pPr>
        <w:pStyle w:val="Kommentaaritekst"/>
        <w:jc w:val="left"/>
      </w:pPr>
      <w:r>
        <w:rPr>
          <w:rStyle w:val="Kommentaariviide"/>
        </w:rPr>
        <w:annotationRef/>
      </w:r>
      <w:r w:rsidR="002462B7">
        <w:t>? pigem "kehtinud määrade järgi"</w:t>
      </w:r>
    </w:p>
  </w:comment>
  <w:comment w:id="122" w:author="Autor" w:initials="A">
    <w:p w14:paraId="4104A591" w14:textId="77777777" w:rsidR="001E286C" w:rsidRDefault="00B169B0" w:rsidP="00D02D2E">
      <w:pPr>
        <w:pStyle w:val="Kommentaaritekst"/>
        <w:jc w:val="left"/>
      </w:pPr>
      <w:r>
        <w:rPr>
          <w:rStyle w:val="Kommentaariviide"/>
        </w:rPr>
        <w:annotationRef/>
      </w:r>
      <w:r w:rsidR="001E286C">
        <w:t>Või "kinnisasi"?</w:t>
      </w:r>
    </w:p>
  </w:comment>
  <w:comment w:id="123" w:author="Autor" w:initials="A">
    <w:p w14:paraId="3EE8859E" w14:textId="35062EC8" w:rsidR="00B169B0" w:rsidRDefault="00B169B0" w:rsidP="001C7EE5">
      <w:pPr>
        <w:pStyle w:val="Kommentaaritekst"/>
        <w:jc w:val="left"/>
      </w:pPr>
      <w:r>
        <w:rPr>
          <w:rStyle w:val="Kommentaariviide"/>
        </w:rPr>
        <w:annotationRef/>
      </w:r>
      <w:r>
        <w:t>Ühes tekstis tuleks kasutada üht terminit, eespool juba "võrdeliselt", "proportsionaalselt" on kehtivas tekstis ka kasutusel, kuid vähemalt ühe paragrahvi terminikasutus jääb siis ühtlane</w:t>
      </w:r>
    </w:p>
  </w:comment>
  <w:comment w:id="127" w:author="Autor" w:initials="A">
    <w:p w14:paraId="4739F4E6" w14:textId="77777777" w:rsidR="00B169B0" w:rsidRDefault="00B169B0" w:rsidP="00AF788B">
      <w:pPr>
        <w:pStyle w:val="Kommentaaritekst"/>
        <w:jc w:val="left"/>
      </w:pPr>
      <w:r>
        <w:rPr>
          <w:rStyle w:val="Kommentaariviide"/>
        </w:rPr>
        <w:annotationRef/>
      </w:r>
      <w:r>
        <w:t>"erisus" tähendab erijoon, eriomadus, nt graniidi erisused</w:t>
      </w:r>
    </w:p>
  </w:comment>
  <w:comment w:id="147" w:author="Autor" w:initials="A">
    <w:p w14:paraId="40DF0B75" w14:textId="77777777" w:rsidR="00F70471" w:rsidRDefault="00B169B0" w:rsidP="00F83F77">
      <w:pPr>
        <w:pStyle w:val="Kommentaaritekst"/>
        <w:jc w:val="left"/>
      </w:pPr>
      <w:r>
        <w:rPr>
          <w:rStyle w:val="Kommentaariviide"/>
        </w:rPr>
        <w:annotationRef/>
      </w:r>
      <w:r w:rsidR="00F70471">
        <w:t>"regulatsioon" tähendab reguleerimine, reguleerumine ja seda ei soovitata kasutada sätte ning eeskirja, määruse vm õigusakti tähenduses, siin tekib ka tähenduskordus</w:t>
      </w:r>
    </w:p>
  </w:comment>
  <w:comment w:id="154" w:author="Autor" w:initials="A">
    <w:p w14:paraId="3FF1B497" w14:textId="7F9A7510" w:rsidR="00B169B0" w:rsidRDefault="00B169B0" w:rsidP="00323063">
      <w:pPr>
        <w:pStyle w:val="Kommentaaritekst"/>
        <w:jc w:val="left"/>
      </w:pPr>
      <w:r>
        <w:rPr>
          <w:rStyle w:val="Kommentaariviide"/>
        </w:rPr>
        <w:annotationRef/>
      </w:r>
      <w:r>
        <w:t>Kas mõte on: "kehtestatava piirmäära ja muudatuste eesmärgi saavutamist ja rakendamise mõju? Ehk siis mida täpsemalt analüüsitakse?</w:t>
      </w:r>
    </w:p>
  </w:comment>
  <w:comment w:id="155" w:author="Autor" w:initials="A">
    <w:p w14:paraId="4F309851" w14:textId="77777777" w:rsidR="00C15A27" w:rsidRDefault="001E286C" w:rsidP="000A00D2">
      <w:pPr>
        <w:pStyle w:val="Kommentaaritekst"/>
        <w:jc w:val="left"/>
      </w:pPr>
      <w:r>
        <w:rPr>
          <w:rStyle w:val="Kommentaariviide"/>
        </w:rPr>
        <w:annotationRef/>
      </w:r>
      <w:r w:rsidR="00C15A27">
        <w:t>Kui samas lõikes või lauses ei ole viidet muu tasandi jaotusüksusele või muule seadusele, siis ei korrata järgnevas sama tasandi viites sõna „käesoleva“. (</w:t>
      </w:r>
      <w:hyperlink r:id="rId1" w:history="1">
        <w:r w:rsidR="00C15A27" w:rsidRPr="000A00D2">
          <w:rPr>
            <w:rStyle w:val="Hperlink"/>
          </w:rPr>
          <w:t>Normitehnika käsiraamatu</w:t>
        </w:r>
      </w:hyperlink>
      <w:r w:rsidR="00C15A27">
        <w:t xml:space="preserve"> § 29 kommentaar 5).</w:t>
      </w:r>
    </w:p>
  </w:comment>
  <w:comment w:id="161" w:author="Autor" w:initials="A">
    <w:p w14:paraId="2CD45174" w14:textId="60E8FB84" w:rsidR="00B169B0" w:rsidRDefault="00B169B0" w:rsidP="00A15E54">
      <w:pPr>
        <w:pStyle w:val="Kommentaaritekst"/>
        <w:jc w:val="left"/>
      </w:pPr>
      <w:r>
        <w:rPr>
          <w:rStyle w:val="Kommentaariviide"/>
        </w:rPr>
        <w:annotationRef/>
      </w:r>
      <w:r>
        <w:t>"nimetatud paragrahvide" või "õigusaktide" üldisemalt?</w:t>
      </w:r>
    </w:p>
  </w:comment>
  <w:comment w:id="163" w:author="Autor" w:initials="A">
    <w:p w14:paraId="75C12625" w14:textId="77777777" w:rsidR="001525E0" w:rsidRDefault="007B2D92" w:rsidP="00274FB7">
      <w:pPr>
        <w:pStyle w:val="Kommentaaritekst"/>
        <w:jc w:val="left"/>
      </w:pPr>
      <w:r>
        <w:rPr>
          <w:rStyle w:val="Kommentaariviide"/>
        </w:rPr>
        <w:annotationRef/>
      </w:r>
      <w:r w:rsidR="001525E0">
        <w:t xml:space="preserve">Eelnõus on muutmise punkte 21, millest 12 ehk enamik on kavandatud jõustuma 01.01.26. Seega peab olema tähtaeg 01.01.26. </w:t>
      </w:r>
      <w:r w:rsidR="001525E0">
        <w:rPr>
          <w:u w:val="single"/>
        </w:rPr>
        <w:t>üldsättes</w:t>
      </w:r>
      <w:r w:rsidR="001525E0">
        <w:t xml:space="preserve"> ning erisused sellest järgnevates sätetes alates varasemast hilisemaks (HÕNTE § 13 lg 1 p 4 ja Normitehnika käsiraamatu § 14 kommentaar 9 – </w:t>
      </w:r>
      <w:r w:rsidR="001525E0">
        <w:rPr>
          <w:i/>
          <w:iCs/>
        </w:rPr>
        <w:t xml:space="preserve">Esimeses lõikes määratakse seaduse või </w:t>
      </w:r>
      <w:r w:rsidR="001525E0">
        <w:rPr>
          <w:i/>
          <w:iCs/>
          <w:u w:val="single"/>
        </w:rPr>
        <w:t>enamiku sätete jõustumise aeg</w:t>
      </w:r>
      <w:r w:rsidR="001525E0">
        <w:rPr>
          <w:i/>
          <w:iCs/>
        </w:rPr>
        <w:t xml:space="preserve"> ning järgnevates lõigetes järgmised tähtpäevad alates varasemast.</w:t>
      </w:r>
      <w:r w:rsidR="001525E0">
        <w:t>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4A2605D" w15:done="0"/>
  <w15:commentEx w15:paraId="58CB0DC9" w15:done="0"/>
  <w15:commentEx w15:paraId="065EB687" w15:done="0"/>
  <w15:commentEx w15:paraId="1DFDFECE" w15:done="0"/>
  <w15:commentEx w15:paraId="1581448D" w15:done="0"/>
  <w15:commentEx w15:paraId="33275D37" w15:done="0"/>
  <w15:commentEx w15:paraId="5C86BC03" w15:done="0"/>
  <w15:commentEx w15:paraId="488106F4" w15:done="0"/>
  <w15:commentEx w15:paraId="5F8ECD01" w15:done="0"/>
  <w15:commentEx w15:paraId="57DE7D6C" w15:done="0"/>
  <w15:commentEx w15:paraId="3A84854F" w15:done="0"/>
  <w15:commentEx w15:paraId="2FCD5993" w15:done="0"/>
  <w15:commentEx w15:paraId="6C3387DC" w15:done="0"/>
  <w15:commentEx w15:paraId="4F37F509" w15:done="0"/>
  <w15:commentEx w15:paraId="41AB1227" w15:done="0"/>
  <w15:commentEx w15:paraId="7A3E63F6" w15:done="0"/>
  <w15:commentEx w15:paraId="4104A591" w15:done="0"/>
  <w15:commentEx w15:paraId="3EE8859E" w15:done="0"/>
  <w15:commentEx w15:paraId="4739F4E6" w15:done="0"/>
  <w15:commentEx w15:paraId="40DF0B75" w15:done="0"/>
  <w15:commentEx w15:paraId="3FF1B497" w15:done="0"/>
  <w15:commentEx w15:paraId="4F309851" w15:done="0"/>
  <w15:commentEx w15:paraId="2CD45174" w15:done="0"/>
  <w15:commentEx w15:paraId="75C1262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4A2605D" w16cid:durableId="29D0B922"/>
  <w16cid:commentId w16cid:paraId="58CB0DC9" w16cid:durableId="29CA1AB9"/>
  <w16cid:commentId w16cid:paraId="065EB687" w16cid:durableId="29CBCAD4"/>
  <w16cid:commentId w16cid:paraId="1DFDFECE" w16cid:durableId="29CA1BC6"/>
  <w16cid:commentId w16cid:paraId="1581448D" w16cid:durableId="29CA2E50"/>
  <w16cid:commentId w16cid:paraId="33275D37" w16cid:durableId="29CA1C2E"/>
  <w16cid:commentId w16cid:paraId="5C86BC03" w16cid:durableId="29CA249D"/>
  <w16cid:commentId w16cid:paraId="488106F4" w16cid:durableId="29CA1C9F"/>
  <w16cid:commentId w16cid:paraId="5F8ECD01" w16cid:durableId="29CA3144"/>
  <w16cid:commentId w16cid:paraId="57DE7D6C" w16cid:durableId="29CA1D29"/>
  <w16cid:commentId w16cid:paraId="3A84854F" w16cid:durableId="29CA1D3E"/>
  <w16cid:commentId w16cid:paraId="2FCD5993" w16cid:durableId="29CA2A05"/>
  <w16cid:commentId w16cid:paraId="6C3387DC" w16cid:durableId="29CA2369"/>
  <w16cid:commentId w16cid:paraId="4F37F509" w16cid:durableId="29CA334D"/>
  <w16cid:commentId w16cid:paraId="41AB1227" w16cid:durableId="29CBADB5"/>
  <w16cid:commentId w16cid:paraId="7A3E63F6" w16cid:durableId="29CA1D9C"/>
  <w16cid:commentId w16cid:paraId="4104A591" w16cid:durableId="29CA1DE1"/>
  <w16cid:commentId w16cid:paraId="3EE8859E" w16cid:durableId="29CA1DF7"/>
  <w16cid:commentId w16cid:paraId="4739F4E6" w16cid:durableId="29CA1E1D"/>
  <w16cid:commentId w16cid:paraId="40DF0B75" w16cid:durableId="29CA1E6B"/>
  <w16cid:commentId w16cid:paraId="3FF1B497" w16cid:durableId="29CA1EB0"/>
  <w16cid:commentId w16cid:paraId="4F309851" w16cid:durableId="29CC1966"/>
  <w16cid:commentId w16cid:paraId="2CD45174" w16cid:durableId="29CA1EC6"/>
  <w16cid:commentId w16cid:paraId="75C12625" w16cid:durableId="29CBB4D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21EC3" w14:textId="77777777" w:rsidR="00F624FC" w:rsidRDefault="00F624FC" w:rsidP="007D136D">
      <w:r>
        <w:separator/>
      </w:r>
    </w:p>
  </w:endnote>
  <w:endnote w:type="continuationSeparator" w:id="0">
    <w:p w14:paraId="0C21DCA5" w14:textId="77777777" w:rsidR="00F624FC" w:rsidRDefault="00F624FC" w:rsidP="007D1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1037717"/>
      <w:docPartObj>
        <w:docPartGallery w:val="Page Numbers (Bottom of Page)"/>
        <w:docPartUnique/>
      </w:docPartObj>
    </w:sdtPr>
    <w:sdtEndPr/>
    <w:sdtContent>
      <w:p w14:paraId="7D8309A9" w14:textId="77777777" w:rsidR="007D136D" w:rsidRDefault="007D136D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4ACF">
          <w:rPr>
            <w:noProof/>
          </w:rPr>
          <w:t>1</w:t>
        </w:r>
        <w:r>
          <w:fldChar w:fldCharType="end"/>
        </w:r>
      </w:p>
    </w:sdtContent>
  </w:sdt>
  <w:p w14:paraId="27168292" w14:textId="77777777" w:rsidR="007D136D" w:rsidRDefault="007D136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1A274" w14:textId="77777777" w:rsidR="00F624FC" w:rsidRDefault="00F624FC" w:rsidP="007D136D">
      <w:r>
        <w:separator/>
      </w:r>
    </w:p>
  </w:footnote>
  <w:footnote w:type="continuationSeparator" w:id="0">
    <w:p w14:paraId="78109050" w14:textId="77777777" w:rsidR="00F624FC" w:rsidRDefault="00F624FC" w:rsidP="007D13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E1EA9"/>
    <w:multiLevelType w:val="hybridMultilevel"/>
    <w:tmpl w:val="452E7AC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C785C"/>
    <w:multiLevelType w:val="hybridMultilevel"/>
    <w:tmpl w:val="268644B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5572B"/>
    <w:multiLevelType w:val="hybridMultilevel"/>
    <w:tmpl w:val="6D44376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000CC"/>
    <w:multiLevelType w:val="hybridMultilevel"/>
    <w:tmpl w:val="13B204A6"/>
    <w:lvl w:ilvl="0" w:tplc="1430D7C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1259A"/>
    <w:multiLevelType w:val="hybridMultilevel"/>
    <w:tmpl w:val="71BCBB9A"/>
    <w:lvl w:ilvl="0" w:tplc="CACED1F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366EA"/>
    <w:multiLevelType w:val="hybridMultilevel"/>
    <w:tmpl w:val="6D44376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844C9"/>
    <w:multiLevelType w:val="hybridMultilevel"/>
    <w:tmpl w:val="400439F6"/>
    <w:lvl w:ilvl="0" w:tplc="DA209C4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992988"/>
    <w:multiLevelType w:val="hybridMultilevel"/>
    <w:tmpl w:val="AEB86294"/>
    <w:lvl w:ilvl="0" w:tplc="72F4870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90AC7"/>
    <w:multiLevelType w:val="hybridMultilevel"/>
    <w:tmpl w:val="A0E4EB92"/>
    <w:lvl w:ilvl="0" w:tplc="4F8873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E085E"/>
    <w:multiLevelType w:val="hybridMultilevel"/>
    <w:tmpl w:val="5456E12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2B5002"/>
    <w:multiLevelType w:val="hybridMultilevel"/>
    <w:tmpl w:val="2F145AD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B571DF"/>
    <w:multiLevelType w:val="hybridMultilevel"/>
    <w:tmpl w:val="86527C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F52BB"/>
    <w:multiLevelType w:val="hybridMultilevel"/>
    <w:tmpl w:val="88A6EA9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B474BC"/>
    <w:multiLevelType w:val="hybridMultilevel"/>
    <w:tmpl w:val="D23A8F5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785530"/>
    <w:multiLevelType w:val="hybridMultilevel"/>
    <w:tmpl w:val="602A7F4E"/>
    <w:lvl w:ilvl="0" w:tplc="D2AEFE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46BCE"/>
    <w:multiLevelType w:val="hybridMultilevel"/>
    <w:tmpl w:val="AAB0979C"/>
    <w:lvl w:ilvl="0" w:tplc="CC4AA8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FE6ACE"/>
    <w:multiLevelType w:val="hybridMultilevel"/>
    <w:tmpl w:val="3B6AA31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B0492F"/>
    <w:multiLevelType w:val="hybridMultilevel"/>
    <w:tmpl w:val="9C76D44A"/>
    <w:lvl w:ilvl="0" w:tplc="FDC643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5A1717"/>
    <w:multiLevelType w:val="hybridMultilevel"/>
    <w:tmpl w:val="0C8C9AE8"/>
    <w:lvl w:ilvl="0" w:tplc="4982659A">
      <w:start w:val="4"/>
      <w:numFmt w:val="decimal"/>
      <w:lvlText w:val="(%1)"/>
      <w:lvlJc w:val="left"/>
      <w:pPr>
        <w:ind w:left="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F8E5564">
      <w:start w:val="1"/>
      <w:numFmt w:val="lowerLetter"/>
      <w:lvlText w:val="%2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DA0400">
      <w:start w:val="1"/>
      <w:numFmt w:val="lowerRoman"/>
      <w:lvlText w:val="%3"/>
      <w:lvlJc w:val="left"/>
      <w:pPr>
        <w:ind w:left="1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C4BF88">
      <w:start w:val="1"/>
      <w:numFmt w:val="decimal"/>
      <w:lvlText w:val="%4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4650B0">
      <w:start w:val="1"/>
      <w:numFmt w:val="lowerLetter"/>
      <w:lvlText w:val="%5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108B58">
      <w:start w:val="1"/>
      <w:numFmt w:val="lowerRoman"/>
      <w:lvlText w:val="%6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4E0A06">
      <w:start w:val="1"/>
      <w:numFmt w:val="decimal"/>
      <w:lvlText w:val="%7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669652">
      <w:start w:val="1"/>
      <w:numFmt w:val="lowerLetter"/>
      <w:lvlText w:val="%8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46B74A">
      <w:start w:val="1"/>
      <w:numFmt w:val="lowerRoman"/>
      <w:lvlText w:val="%9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A394396"/>
    <w:multiLevelType w:val="hybridMultilevel"/>
    <w:tmpl w:val="1A1E4FE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BF1EF3"/>
    <w:multiLevelType w:val="hybridMultilevel"/>
    <w:tmpl w:val="6F5EE63A"/>
    <w:lvl w:ilvl="0" w:tplc="C8F4BE2E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C030F2"/>
    <w:multiLevelType w:val="hybridMultilevel"/>
    <w:tmpl w:val="829E677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3E4C2E"/>
    <w:multiLevelType w:val="hybridMultilevel"/>
    <w:tmpl w:val="4B3CA88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C633FF"/>
    <w:multiLevelType w:val="hybridMultilevel"/>
    <w:tmpl w:val="6144CAAA"/>
    <w:lvl w:ilvl="0" w:tplc="7768611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1A079E"/>
    <w:multiLevelType w:val="hybridMultilevel"/>
    <w:tmpl w:val="5BE4C404"/>
    <w:lvl w:ilvl="0" w:tplc="042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972414"/>
    <w:multiLevelType w:val="hybridMultilevel"/>
    <w:tmpl w:val="FABA6D52"/>
    <w:lvl w:ilvl="0" w:tplc="8340BA2A">
      <w:start w:val="1"/>
      <w:numFmt w:val="decimal"/>
      <w:lvlText w:val="(%1)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6C13F0"/>
    <w:multiLevelType w:val="hybridMultilevel"/>
    <w:tmpl w:val="6930C884"/>
    <w:lvl w:ilvl="0" w:tplc="ED4C2C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A13F00"/>
    <w:multiLevelType w:val="hybridMultilevel"/>
    <w:tmpl w:val="33B0418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656D5"/>
    <w:multiLevelType w:val="hybridMultilevel"/>
    <w:tmpl w:val="B38C8088"/>
    <w:lvl w:ilvl="0" w:tplc="BB58972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615D09"/>
    <w:multiLevelType w:val="hybridMultilevel"/>
    <w:tmpl w:val="4BB4C05A"/>
    <w:lvl w:ilvl="0" w:tplc="3D3EF70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44703"/>
    <w:multiLevelType w:val="hybridMultilevel"/>
    <w:tmpl w:val="BFC8100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496D78"/>
    <w:multiLevelType w:val="hybridMultilevel"/>
    <w:tmpl w:val="35F0C0E6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B7C71EB"/>
    <w:multiLevelType w:val="hybridMultilevel"/>
    <w:tmpl w:val="255C958C"/>
    <w:lvl w:ilvl="0" w:tplc="8D02F8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ED66E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5B025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182CD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84A51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F0808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0CE9B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21C3B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77C2C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3" w15:restartNumberingAfterBreak="0">
    <w:nsid w:val="63366D15"/>
    <w:multiLevelType w:val="hybridMultilevel"/>
    <w:tmpl w:val="F622F7C0"/>
    <w:lvl w:ilvl="0" w:tplc="1F543F2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222DD6"/>
    <w:multiLevelType w:val="hybridMultilevel"/>
    <w:tmpl w:val="2E3AF6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C03CEB"/>
    <w:multiLevelType w:val="hybridMultilevel"/>
    <w:tmpl w:val="F3803700"/>
    <w:lvl w:ilvl="0" w:tplc="0936C1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B3614"/>
    <w:multiLevelType w:val="hybridMultilevel"/>
    <w:tmpl w:val="9906291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DE1DE6"/>
    <w:multiLevelType w:val="hybridMultilevel"/>
    <w:tmpl w:val="090434B6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F57C69"/>
    <w:multiLevelType w:val="hybridMultilevel"/>
    <w:tmpl w:val="747888D2"/>
    <w:lvl w:ilvl="0" w:tplc="85BE64E8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C93F99"/>
    <w:multiLevelType w:val="hybridMultilevel"/>
    <w:tmpl w:val="728287A2"/>
    <w:lvl w:ilvl="0" w:tplc="9566DD1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9B5631C"/>
    <w:multiLevelType w:val="hybridMultilevel"/>
    <w:tmpl w:val="093A570A"/>
    <w:lvl w:ilvl="0" w:tplc="0425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BE55F02"/>
    <w:multiLevelType w:val="hybridMultilevel"/>
    <w:tmpl w:val="7068A96C"/>
    <w:lvl w:ilvl="0" w:tplc="86B69D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C246FE"/>
    <w:multiLevelType w:val="hybridMultilevel"/>
    <w:tmpl w:val="AE6847F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2B0CA6"/>
    <w:multiLevelType w:val="hybridMultilevel"/>
    <w:tmpl w:val="CD68AA8E"/>
    <w:lvl w:ilvl="0" w:tplc="04250011">
      <w:start w:val="1"/>
      <w:numFmt w:val="decimal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FD56551"/>
    <w:multiLevelType w:val="hybridMultilevel"/>
    <w:tmpl w:val="82CEB38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797489">
    <w:abstractNumId w:val="22"/>
  </w:num>
  <w:num w:numId="2" w16cid:durableId="1047074016">
    <w:abstractNumId w:val="17"/>
  </w:num>
  <w:num w:numId="3" w16cid:durableId="267004212">
    <w:abstractNumId w:val="9"/>
  </w:num>
  <w:num w:numId="4" w16cid:durableId="1424836176">
    <w:abstractNumId w:val="37"/>
  </w:num>
  <w:num w:numId="5" w16cid:durableId="565535103">
    <w:abstractNumId w:val="1"/>
  </w:num>
  <w:num w:numId="6" w16cid:durableId="322708367">
    <w:abstractNumId w:val="16"/>
  </w:num>
  <w:num w:numId="7" w16cid:durableId="1510678642">
    <w:abstractNumId w:val="12"/>
  </w:num>
  <w:num w:numId="8" w16cid:durableId="2004698766">
    <w:abstractNumId w:val="44"/>
  </w:num>
  <w:num w:numId="9" w16cid:durableId="450981202">
    <w:abstractNumId w:val="21"/>
  </w:num>
  <w:num w:numId="10" w16cid:durableId="311526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07363135">
    <w:abstractNumId w:val="2"/>
  </w:num>
  <w:num w:numId="12" w16cid:durableId="523134269">
    <w:abstractNumId w:val="36"/>
  </w:num>
  <w:num w:numId="13" w16cid:durableId="1207059947">
    <w:abstractNumId w:val="41"/>
  </w:num>
  <w:num w:numId="14" w16cid:durableId="1358000251">
    <w:abstractNumId w:val="28"/>
  </w:num>
  <w:num w:numId="15" w16cid:durableId="1819179349">
    <w:abstractNumId w:val="29"/>
  </w:num>
  <w:num w:numId="16" w16cid:durableId="869336492">
    <w:abstractNumId w:val="7"/>
  </w:num>
  <w:num w:numId="17" w16cid:durableId="1594588984">
    <w:abstractNumId w:val="26"/>
  </w:num>
  <w:num w:numId="18" w16cid:durableId="530186325">
    <w:abstractNumId w:val="14"/>
  </w:num>
  <w:num w:numId="19" w16cid:durableId="1433697076">
    <w:abstractNumId w:val="35"/>
  </w:num>
  <w:num w:numId="20" w16cid:durableId="188455954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99206323">
    <w:abstractNumId w:val="31"/>
  </w:num>
  <w:num w:numId="22" w16cid:durableId="904148819">
    <w:abstractNumId w:val="40"/>
  </w:num>
  <w:num w:numId="23" w16cid:durableId="2128238033">
    <w:abstractNumId w:val="42"/>
  </w:num>
  <w:num w:numId="24" w16cid:durableId="608705085">
    <w:abstractNumId w:val="23"/>
  </w:num>
  <w:num w:numId="25" w16cid:durableId="130170415">
    <w:abstractNumId w:val="27"/>
  </w:num>
  <w:num w:numId="26" w16cid:durableId="1545950139">
    <w:abstractNumId w:val="8"/>
  </w:num>
  <w:num w:numId="27" w16cid:durableId="573665084">
    <w:abstractNumId w:val="34"/>
  </w:num>
  <w:num w:numId="28" w16cid:durableId="1212229834">
    <w:abstractNumId w:val="11"/>
  </w:num>
  <w:num w:numId="29" w16cid:durableId="234970096">
    <w:abstractNumId w:val="38"/>
  </w:num>
  <w:num w:numId="30" w16cid:durableId="1942909198">
    <w:abstractNumId w:val="15"/>
  </w:num>
  <w:num w:numId="31" w16cid:durableId="1498614551">
    <w:abstractNumId w:val="0"/>
  </w:num>
  <w:num w:numId="32" w16cid:durableId="2100443829">
    <w:abstractNumId w:val="6"/>
  </w:num>
  <w:num w:numId="33" w16cid:durableId="2095055320">
    <w:abstractNumId w:val="3"/>
  </w:num>
  <w:num w:numId="34" w16cid:durableId="1512799597">
    <w:abstractNumId w:val="30"/>
  </w:num>
  <w:num w:numId="35" w16cid:durableId="1871991999">
    <w:abstractNumId w:val="43"/>
  </w:num>
  <w:num w:numId="36" w16cid:durableId="1807241447">
    <w:abstractNumId w:val="39"/>
  </w:num>
  <w:num w:numId="37" w16cid:durableId="1653213389">
    <w:abstractNumId w:val="19"/>
  </w:num>
  <w:num w:numId="38" w16cid:durableId="816150041">
    <w:abstractNumId w:val="33"/>
  </w:num>
  <w:num w:numId="39" w16cid:durableId="1549490636">
    <w:abstractNumId w:val="24"/>
  </w:num>
  <w:num w:numId="40" w16cid:durableId="1450204377">
    <w:abstractNumId w:val="20"/>
  </w:num>
  <w:num w:numId="41" w16cid:durableId="98188519">
    <w:abstractNumId w:val="10"/>
  </w:num>
  <w:num w:numId="42" w16cid:durableId="982781395">
    <w:abstractNumId w:val="13"/>
  </w:num>
  <w:num w:numId="43" w16cid:durableId="1777407588">
    <w:abstractNumId w:val="18"/>
  </w:num>
  <w:num w:numId="44" w16cid:durableId="1229194437">
    <w:abstractNumId w:val="32"/>
  </w:num>
  <w:num w:numId="45" w16cid:durableId="16099697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15C"/>
    <w:rsid w:val="000043B9"/>
    <w:rsid w:val="00005155"/>
    <w:rsid w:val="000062C4"/>
    <w:rsid w:val="00007F12"/>
    <w:rsid w:val="00010978"/>
    <w:rsid w:val="00013360"/>
    <w:rsid w:val="00013678"/>
    <w:rsid w:val="00015AC9"/>
    <w:rsid w:val="0001678D"/>
    <w:rsid w:val="000169CB"/>
    <w:rsid w:val="0001713F"/>
    <w:rsid w:val="0002005F"/>
    <w:rsid w:val="0002075F"/>
    <w:rsid w:val="00020D18"/>
    <w:rsid w:val="00021C19"/>
    <w:rsid w:val="00023A04"/>
    <w:rsid w:val="00031AC7"/>
    <w:rsid w:val="00035F2E"/>
    <w:rsid w:val="00037764"/>
    <w:rsid w:val="000410E6"/>
    <w:rsid w:val="00042A57"/>
    <w:rsid w:val="00043C1F"/>
    <w:rsid w:val="0004401E"/>
    <w:rsid w:val="000445DC"/>
    <w:rsid w:val="00044872"/>
    <w:rsid w:val="000458FE"/>
    <w:rsid w:val="0004603F"/>
    <w:rsid w:val="00046ADF"/>
    <w:rsid w:val="0004746E"/>
    <w:rsid w:val="00047847"/>
    <w:rsid w:val="00047E39"/>
    <w:rsid w:val="000500E9"/>
    <w:rsid w:val="0005173D"/>
    <w:rsid w:val="0005548A"/>
    <w:rsid w:val="00055D27"/>
    <w:rsid w:val="00057211"/>
    <w:rsid w:val="00057456"/>
    <w:rsid w:val="000630C4"/>
    <w:rsid w:val="00067DCB"/>
    <w:rsid w:val="00071936"/>
    <w:rsid w:val="00076082"/>
    <w:rsid w:val="00076613"/>
    <w:rsid w:val="0007678D"/>
    <w:rsid w:val="0007688E"/>
    <w:rsid w:val="00085023"/>
    <w:rsid w:val="00085F89"/>
    <w:rsid w:val="00086E6D"/>
    <w:rsid w:val="000876DD"/>
    <w:rsid w:val="00090F00"/>
    <w:rsid w:val="00090FA1"/>
    <w:rsid w:val="00091C07"/>
    <w:rsid w:val="00091FB4"/>
    <w:rsid w:val="00092AB8"/>
    <w:rsid w:val="00092C35"/>
    <w:rsid w:val="00095615"/>
    <w:rsid w:val="000A0031"/>
    <w:rsid w:val="000A0AA9"/>
    <w:rsid w:val="000A2E3C"/>
    <w:rsid w:val="000A3943"/>
    <w:rsid w:val="000A4C29"/>
    <w:rsid w:val="000A7411"/>
    <w:rsid w:val="000A7981"/>
    <w:rsid w:val="000B094E"/>
    <w:rsid w:val="000B3F71"/>
    <w:rsid w:val="000B50B5"/>
    <w:rsid w:val="000B558E"/>
    <w:rsid w:val="000B6C6E"/>
    <w:rsid w:val="000B74CF"/>
    <w:rsid w:val="000B7DFB"/>
    <w:rsid w:val="000C1278"/>
    <w:rsid w:val="000C16FC"/>
    <w:rsid w:val="000C41BB"/>
    <w:rsid w:val="000C467A"/>
    <w:rsid w:val="000C4A62"/>
    <w:rsid w:val="000C5B9C"/>
    <w:rsid w:val="000C6FA9"/>
    <w:rsid w:val="000C715D"/>
    <w:rsid w:val="000D2A4D"/>
    <w:rsid w:val="000D4618"/>
    <w:rsid w:val="000D74D1"/>
    <w:rsid w:val="000E033F"/>
    <w:rsid w:val="000E1F77"/>
    <w:rsid w:val="000E2D58"/>
    <w:rsid w:val="000E502F"/>
    <w:rsid w:val="000E5835"/>
    <w:rsid w:val="000E74C9"/>
    <w:rsid w:val="000E7D3C"/>
    <w:rsid w:val="000F0687"/>
    <w:rsid w:val="000F66A0"/>
    <w:rsid w:val="00100759"/>
    <w:rsid w:val="001049DB"/>
    <w:rsid w:val="001112FE"/>
    <w:rsid w:val="00111AD8"/>
    <w:rsid w:val="0011279B"/>
    <w:rsid w:val="00113D67"/>
    <w:rsid w:val="001147FA"/>
    <w:rsid w:val="001171CC"/>
    <w:rsid w:val="001179CD"/>
    <w:rsid w:val="00124A7C"/>
    <w:rsid w:val="001266DB"/>
    <w:rsid w:val="0012692F"/>
    <w:rsid w:val="00127A68"/>
    <w:rsid w:val="00130477"/>
    <w:rsid w:val="001308F8"/>
    <w:rsid w:val="001316E7"/>
    <w:rsid w:val="00131877"/>
    <w:rsid w:val="0013270C"/>
    <w:rsid w:val="00134028"/>
    <w:rsid w:val="001373CC"/>
    <w:rsid w:val="00137ACC"/>
    <w:rsid w:val="00140815"/>
    <w:rsid w:val="00140A4A"/>
    <w:rsid w:val="00145D92"/>
    <w:rsid w:val="00150633"/>
    <w:rsid w:val="00150F9E"/>
    <w:rsid w:val="0015120C"/>
    <w:rsid w:val="00151A64"/>
    <w:rsid w:val="001525C7"/>
    <w:rsid w:val="001525E0"/>
    <w:rsid w:val="00153648"/>
    <w:rsid w:val="0015447F"/>
    <w:rsid w:val="00154DE0"/>
    <w:rsid w:val="00156503"/>
    <w:rsid w:val="00162B8E"/>
    <w:rsid w:val="0016559D"/>
    <w:rsid w:val="0016770C"/>
    <w:rsid w:val="001710B2"/>
    <w:rsid w:val="001744F8"/>
    <w:rsid w:val="00180EA1"/>
    <w:rsid w:val="001821C2"/>
    <w:rsid w:val="001823E6"/>
    <w:rsid w:val="00185829"/>
    <w:rsid w:val="00186308"/>
    <w:rsid w:val="00190514"/>
    <w:rsid w:val="0019326F"/>
    <w:rsid w:val="001938E7"/>
    <w:rsid w:val="00193BA1"/>
    <w:rsid w:val="001A08D8"/>
    <w:rsid w:val="001A1C99"/>
    <w:rsid w:val="001A2550"/>
    <w:rsid w:val="001A4086"/>
    <w:rsid w:val="001A43F3"/>
    <w:rsid w:val="001A6246"/>
    <w:rsid w:val="001A6471"/>
    <w:rsid w:val="001A7BB2"/>
    <w:rsid w:val="001B72DB"/>
    <w:rsid w:val="001B732A"/>
    <w:rsid w:val="001B75BF"/>
    <w:rsid w:val="001B7FC5"/>
    <w:rsid w:val="001C015F"/>
    <w:rsid w:val="001C03FE"/>
    <w:rsid w:val="001C09E3"/>
    <w:rsid w:val="001C1044"/>
    <w:rsid w:val="001C18EB"/>
    <w:rsid w:val="001C1942"/>
    <w:rsid w:val="001C2643"/>
    <w:rsid w:val="001C3825"/>
    <w:rsid w:val="001C3F6D"/>
    <w:rsid w:val="001C413C"/>
    <w:rsid w:val="001C7E0B"/>
    <w:rsid w:val="001D42B7"/>
    <w:rsid w:val="001E286C"/>
    <w:rsid w:val="001E28E9"/>
    <w:rsid w:val="001E2B18"/>
    <w:rsid w:val="001E32A1"/>
    <w:rsid w:val="001F5A68"/>
    <w:rsid w:val="001F704E"/>
    <w:rsid w:val="00200D70"/>
    <w:rsid w:val="00204EB6"/>
    <w:rsid w:val="00205448"/>
    <w:rsid w:val="0020582F"/>
    <w:rsid w:val="00210B52"/>
    <w:rsid w:val="00213764"/>
    <w:rsid w:val="00213F29"/>
    <w:rsid w:val="00215978"/>
    <w:rsid w:val="00215F08"/>
    <w:rsid w:val="00216A7B"/>
    <w:rsid w:val="002172AD"/>
    <w:rsid w:val="00220867"/>
    <w:rsid w:val="00223649"/>
    <w:rsid w:val="00223716"/>
    <w:rsid w:val="00223BC3"/>
    <w:rsid w:val="00224351"/>
    <w:rsid w:val="00224E33"/>
    <w:rsid w:val="00225D1A"/>
    <w:rsid w:val="002266F6"/>
    <w:rsid w:val="00230B60"/>
    <w:rsid w:val="00231896"/>
    <w:rsid w:val="00233A1E"/>
    <w:rsid w:val="00235891"/>
    <w:rsid w:val="0024052C"/>
    <w:rsid w:val="002409E2"/>
    <w:rsid w:val="00240EE4"/>
    <w:rsid w:val="00244754"/>
    <w:rsid w:val="002462B7"/>
    <w:rsid w:val="00246F7F"/>
    <w:rsid w:val="00247C6C"/>
    <w:rsid w:val="002514C8"/>
    <w:rsid w:val="00251941"/>
    <w:rsid w:val="00251D92"/>
    <w:rsid w:val="002535DB"/>
    <w:rsid w:val="0025373A"/>
    <w:rsid w:val="00255215"/>
    <w:rsid w:val="00255D74"/>
    <w:rsid w:val="002567DC"/>
    <w:rsid w:val="00256BF2"/>
    <w:rsid w:val="00256F7A"/>
    <w:rsid w:val="00257AF9"/>
    <w:rsid w:val="002608B0"/>
    <w:rsid w:val="00263BD7"/>
    <w:rsid w:val="00265BC8"/>
    <w:rsid w:val="00265BEE"/>
    <w:rsid w:val="00265C65"/>
    <w:rsid w:val="00267975"/>
    <w:rsid w:val="00270BC5"/>
    <w:rsid w:val="00271002"/>
    <w:rsid w:val="0027146B"/>
    <w:rsid w:val="00271ECF"/>
    <w:rsid w:val="00272C13"/>
    <w:rsid w:val="0027320D"/>
    <w:rsid w:val="00274104"/>
    <w:rsid w:val="00274FB4"/>
    <w:rsid w:val="00276192"/>
    <w:rsid w:val="00276789"/>
    <w:rsid w:val="0027726C"/>
    <w:rsid w:val="00277724"/>
    <w:rsid w:val="002837C7"/>
    <w:rsid w:val="002851AF"/>
    <w:rsid w:val="00287DB6"/>
    <w:rsid w:val="00290AF3"/>
    <w:rsid w:val="002911F0"/>
    <w:rsid w:val="0029371C"/>
    <w:rsid w:val="00293C05"/>
    <w:rsid w:val="00294FB9"/>
    <w:rsid w:val="00295752"/>
    <w:rsid w:val="00295880"/>
    <w:rsid w:val="002974C1"/>
    <w:rsid w:val="002A00E6"/>
    <w:rsid w:val="002A3942"/>
    <w:rsid w:val="002A7FD1"/>
    <w:rsid w:val="002B1625"/>
    <w:rsid w:val="002B429F"/>
    <w:rsid w:val="002B43CC"/>
    <w:rsid w:val="002C1041"/>
    <w:rsid w:val="002C1B10"/>
    <w:rsid w:val="002C3CD5"/>
    <w:rsid w:val="002C5662"/>
    <w:rsid w:val="002D09C9"/>
    <w:rsid w:val="002D139C"/>
    <w:rsid w:val="002D33C7"/>
    <w:rsid w:val="002D3B35"/>
    <w:rsid w:val="002D473A"/>
    <w:rsid w:val="002D6F77"/>
    <w:rsid w:val="002E2A13"/>
    <w:rsid w:val="002E451A"/>
    <w:rsid w:val="002F2A07"/>
    <w:rsid w:val="002F2AAF"/>
    <w:rsid w:val="002F4B2D"/>
    <w:rsid w:val="002F6245"/>
    <w:rsid w:val="00300644"/>
    <w:rsid w:val="00302B53"/>
    <w:rsid w:val="003067C9"/>
    <w:rsid w:val="00310AAA"/>
    <w:rsid w:val="00310EFA"/>
    <w:rsid w:val="00311498"/>
    <w:rsid w:val="003123BD"/>
    <w:rsid w:val="00313262"/>
    <w:rsid w:val="00314FFB"/>
    <w:rsid w:val="00317071"/>
    <w:rsid w:val="00317658"/>
    <w:rsid w:val="0032185B"/>
    <w:rsid w:val="00322219"/>
    <w:rsid w:val="0032278C"/>
    <w:rsid w:val="00322D05"/>
    <w:rsid w:val="0032557D"/>
    <w:rsid w:val="0032769F"/>
    <w:rsid w:val="0033001F"/>
    <w:rsid w:val="003307AE"/>
    <w:rsid w:val="003344C5"/>
    <w:rsid w:val="003354E2"/>
    <w:rsid w:val="0033662D"/>
    <w:rsid w:val="00337208"/>
    <w:rsid w:val="00345D6C"/>
    <w:rsid w:val="00346F19"/>
    <w:rsid w:val="0034777B"/>
    <w:rsid w:val="00347DB5"/>
    <w:rsid w:val="0035537A"/>
    <w:rsid w:val="0035576C"/>
    <w:rsid w:val="0035598D"/>
    <w:rsid w:val="00355991"/>
    <w:rsid w:val="00355E6A"/>
    <w:rsid w:val="00357048"/>
    <w:rsid w:val="00357E92"/>
    <w:rsid w:val="003614AC"/>
    <w:rsid w:val="00361D52"/>
    <w:rsid w:val="00361EB0"/>
    <w:rsid w:val="00362903"/>
    <w:rsid w:val="00362DB0"/>
    <w:rsid w:val="0036309D"/>
    <w:rsid w:val="00363795"/>
    <w:rsid w:val="0036446F"/>
    <w:rsid w:val="0036540F"/>
    <w:rsid w:val="00365650"/>
    <w:rsid w:val="003670F3"/>
    <w:rsid w:val="003671A4"/>
    <w:rsid w:val="0036774F"/>
    <w:rsid w:val="00371D9D"/>
    <w:rsid w:val="00375634"/>
    <w:rsid w:val="00376841"/>
    <w:rsid w:val="00381C2C"/>
    <w:rsid w:val="00384D07"/>
    <w:rsid w:val="00387849"/>
    <w:rsid w:val="003906BA"/>
    <w:rsid w:val="00390E7D"/>
    <w:rsid w:val="00391B88"/>
    <w:rsid w:val="003967A8"/>
    <w:rsid w:val="003A0DEB"/>
    <w:rsid w:val="003A19EB"/>
    <w:rsid w:val="003A3936"/>
    <w:rsid w:val="003A3AC5"/>
    <w:rsid w:val="003A6AA6"/>
    <w:rsid w:val="003A73BB"/>
    <w:rsid w:val="003B0709"/>
    <w:rsid w:val="003B1775"/>
    <w:rsid w:val="003B1937"/>
    <w:rsid w:val="003B1CD6"/>
    <w:rsid w:val="003B3382"/>
    <w:rsid w:val="003B4A27"/>
    <w:rsid w:val="003C24EF"/>
    <w:rsid w:val="003C4F47"/>
    <w:rsid w:val="003D2DE6"/>
    <w:rsid w:val="003D3A08"/>
    <w:rsid w:val="003D4095"/>
    <w:rsid w:val="003D453C"/>
    <w:rsid w:val="003D4936"/>
    <w:rsid w:val="003E0631"/>
    <w:rsid w:val="003E1D22"/>
    <w:rsid w:val="003E4ACB"/>
    <w:rsid w:val="003E545B"/>
    <w:rsid w:val="003E553C"/>
    <w:rsid w:val="003E58B6"/>
    <w:rsid w:val="003E7973"/>
    <w:rsid w:val="003E7F2C"/>
    <w:rsid w:val="003F109D"/>
    <w:rsid w:val="003F17EB"/>
    <w:rsid w:val="003F6149"/>
    <w:rsid w:val="003F6E39"/>
    <w:rsid w:val="003F788A"/>
    <w:rsid w:val="00403CDF"/>
    <w:rsid w:val="004041EE"/>
    <w:rsid w:val="00404DF9"/>
    <w:rsid w:val="00404F0A"/>
    <w:rsid w:val="00405987"/>
    <w:rsid w:val="004059E7"/>
    <w:rsid w:val="00406037"/>
    <w:rsid w:val="0041144E"/>
    <w:rsid w:val="0041225C"/>
    <w:rsid w:val="00412284"/>
    <w:rsid w:val="00413444"/>
    <w:rsid w:val="00416DEC"/>
    <w:rsid w:val="00422CDE"/>
    <w:rsid w:val="004275A2"/>
    <w:rsid w:val="00432E1E"/>
    <w:rsid w:val="004351A1"/>
    <w:rsid w:val="00436D64"/>
    <w:rsid w:val="00437924"/>
    <w:rsid w:val="00441171"/>
    <w:rsid w:val="004418DF"/>
    <w:rsid w:val="00441D91"/>
    <w:rsid w:val="004452E7"/>
    <w:rsid w:val="00446F2B"/>
    <w:rsid w:val="00446FBD"/>
    <w:rsid w:val="00450DD9"/>
    <w:rsid w:val="00451E28"/>
    <w:rsid w:val="00451ECF"/>
    <w:rsid w:val="00454FAC"/>
    <w:rsid w:val="00456A08"/>
    <w:rsid w:val="004579C4"/>
    <w:rsid w:val="00457B0A"/>
    <w:rsid w:val="00461BED"/>
    <w:rsid w:val="00461C3F"/>
    <w:rsid w:val="00462426"/>
    <w:rsid w:val="004665B2"/>
    <w:rsid w:val="00470749"/>
    <w:rsid w:val="00470B93"/>
    <w:rsid w:val="00470DF0"/>
    <w:rsid w:val="0047209A"/>
    <w:rsid w:val="004732FF"/>
    <w:rsid w:val="00476B39"/>
    <w:rsid w:val="00481D5A"/>
    <w:rsid w:val="00481E25"/>
    <w:rsid w:val="00483800"/>
    <w:rsid w:val="004866DB"/>
    <w:rsid w:val="0049075C"/>
    <w:rsid w:val="004909DF"/>
    <w:rsid w:val="00490B6D"/>
    <w:rsid w:val="00491FF3"/>
    <w:rsid w:val="00493C38"/>
    <w:rsid w:val="00494B24"/>
    <w:rsid w:val="004975F8"/>
    <w:rsid w:val="0049773B"/>
    <w:rsid w:val="004A0D61"/>
    <w:rsid w:val="004A4CF3"/>
    <w:rsid w:val="004B041A"/>
    <w:rsid w:val="004B2825"/>
    <w:rsid w:val="004B325E"/>
    <w:rsid w:val="004B345D"/>
    <w:rsid w:val="004B7274"/>
    <w:rsid w:val="004C244F"/>
    <w:rsid w:val="004C358A"/>
    <w:rsid w:val="004C4C48"/>
    <w:rsid w:val="004D0468"/>
    <w:rsid w:val="004D5AE0"/>
    <w:rsid w:val="004D7FA0"/>
    <w:rsid w:val="004E233A"/>
    <w:rsid w:val="004E2D5B"/>
    <w:rsid w:val="004E72D6"/>
    <w:rsid w:val="004F3A15"/>
    <w:rsid w:val="004F626B"/>
    <w:rsid w:val="004F6ED4"/>
    <w:rsid w:val="004F79DA"/>
    <w:rsid w:val="005002A4"/>
    <w:rsid w:val="00500A6C"/>
    <w:rsid w:val="00500CD2"/>
    <w:rsid w:val="005052EE"/>
    <w:rsid w:val="00512CF8"/>
    <w:rsid w:val="0051313F"/>
    <w:rsid w:val="0052033D"/>
    <w:rsid w:val="00524083"/>
    <w:rsid w:val="0052615C"/>
    <w:rsid w:val="00527090"/>
    <w:rsid w:val="0052741A"/>
    <w:rsid w:val="005309F2"/>
    <w:rsid w:val="0053154C"/>
    <w:rsid w:val="00531CCE"/>
    <w:rsid w:val="005333FB"/>
    <w:rsid w:val="0053377E"/>
    <w:rsid w:val="00541796"/>
    <w:rsid w:val="00541B25"/>
    <w:rsid w:val="00543B5D"/>
    <w:rsid w:val="00543B78"/>
    <w:rsid w:val="00544945"/>
    <w:rsid w:val="0054515B"/>
    <w:rsid w:val="0054516B"/>
    <w:rsid w:val="0055023F"/>
    <w:rsid w:val="005504C5"/>
    <w:rsid w:val="0055070D"/>
    <w:rsid w:val="00553A3F"/>
    <w:rsid w:val="00555E66"/>
    <w:rsid w:val="00557267"/>
    <w:rsid w:val="0056103D"/>
    <w:rsid w:val="00562B80"/>
    <w:rsid w:val="00565C44"/>
    <w:rsid w:val="005678C9"/>
    <w:rsid w:val="0057059C"/>
    <w:rsid w:val="00571C32"/>
    <w:rsid w:val="00572294"/>
    <w:rsid w:val="005767C2"/>
    <w:rsid w:val="00580A43"/>
    <w:rsid w:val="00581024"/>
    <w:rsid w:val="0058246B"/>
    <w:rsid w:val="00583D4C"/>
    <w:rsid w:val="00585321"/>
    <w:rsid w:val="00585AFC"/>
    <w:rsid w:val="005863B7"/>
    <w:rsid w:val="005907B7"/>
    <w:rsid w:val="00591C8F"/>
    <w:rsid w:val="0059325E"/>
    <w:rsid w:val="00593B0D"/>
    <w:rsid w:val="005A020C"/>
    <w:rsid w:val="005A1D30"/>
    <w:rsid w:val="005A3606"/>
    <w:rsid w:val="005A4ACF"/>
    <w:rsid w:val="005A4C01"/>
    <w:rsid w:val="005A57C5"/>
    <w:rsid w:val="005A67A8"/>
    <w:rsid w:val="005B0600"/>
    <w:rsid w:val="005B3295"/>
    <w:rsid w:val="005B3D43"/>
    <w:rsid w:val="005B557F"/>
    <w:rsid w:val="005B649A"/>
    <w:rsid w:val="005B6AC8"/>
    <w:rsid w:val="005B6E37"/>
    <w:rsid w:val="005C028A"/>
    <w:rsid w:val="005C239F"/>
    <w:rsid w:val="005C4853"/>
    <w:rsid w:val="005D0004"/>
    <w:rsid w:val="005D00D0"/>
    <w:rsid w:val="005D046C"/>
    <w:rsid w:val="005D206B"/>
    <w:rsid w:val="005D3D99"/>
    <w:rsid w:val="005D3FFB"/>
    <w:rsid w:val="005D75F3"/>
    <w:rsid w:val="005E0E11"/>
    <w:rsid w:val="005E4CD7"/>
    <w:rsid w:val="005E53A0"/>
    <w:rsid w:val="005E6EA2"/>
    <w:rsid w:val="005E7F9D"/>
    <w:rsid w:val="005F186C"/>
    <w:rsid w:val="005F3646"/>
    <w:rsid w:val="005F36A3"/>
    <w:rsid w:val="005F43BB"/>
    <w:rsid w:val="005F4769"/>
    <w:rsid w:val="005F537D"/>
    <w:rsid w:val="005F716F"/>
    <w:rsid w:val="00600711"/>
    <w:rsid w:val="00600A5D"/>
    <w:rsid w:val="00604703"/>
    <w:rsid w:val="0060573B"/>
    <w:rsid w:val="0060735E"/>
    <w:rsid w:val="00611656"/>
    <w:rsid w:val="00611748"/>
    <w:rsid w:val="006127B1"/>
    <w:rsid w:val="0061301E"/>
    <w:rsid w:val="00613B99"/>
    <w:rsid w:val="00614A76"/>
    <w:rsid w:val="0061594A"/>
    <w:rsid w:val="0061727B"/>
    <w:rsid w:val="006178F7"/>
    <w:rsid w:val="00621889"/>
    <w:rsid w:val="00624F72"/>
    <w:rsid w:val="00625043"/>
    <w:rsid w:val="006275DF"/>
    <w:rsid w:val="00633982"/>
    <w:rsid w:val="006345F0"/>
    <w:rsid w:val="00636257"/>
    <w:rsid w:val="006363BC"/>
    <w:rsid w:val="00640BFD"/>
    <w:rsid w:val="00642714"/>
    <w:rsid w:val="006429D4"/>
    <w:rsid w:val="006430B8"/>
    <w:rsid w:val="00643BD4"/>
    <w:rsid w:val="00644488"/>
    <w:rsid w:val="00644E2D"/>
    <w:rsid w:val="00646132"/>
    <w:rsid w:val="00650681"/>
    <w:rsid w:val="006508E6"/>
    <w:rsid w:val="006524E6"/>
    <w:rsid w:val="00654095"/>
    <w:rsid w:val="006545CC"/>
    <w:rsid w:val="00655246"/>
    <w:rsid w:val="0065551F"/>
    <w:rsid w:val="00657CFC"/>
    <w:rsid w:val="00661FEB"/>
    <w:rsid w:val="0066321E"/>
    <w:rsid w:val="00667C8C"/>
    <w:rsid w:val="006702ED"/>
    <w:rsid w:val="0067087A"/>
    <w:rsid w:val="00670BEF"/>
    <w:rsid w:val="006710A3"/>
    <w:rsid w:val="00672F3C"/>
    <w:rsid w:val="00673229"/>
    <w:rsid w:val="00675B84"/>
    <w:rsid w:val="0067682F"/>
    <w:rsid w:val="00676DBB"/>
    <w:rsid w:val="0067715C"/>
    <w:rsid w:val="00677358"/>
    <w:rsid w:val="006774CE"/>
    <w:rsid w:val="006775F0"/>
    <w:rsid w:val="006779F3"/>
    <w:rsid w:val="0068246D"/>
    <w:rsid w:val="00682F65"/>
    <w:rsid w:val="00682FB3"/>
    <w:rsid w:val="00684951"/>
    <w:rsid w:val="006852C6"/>
    <w:rsid w:val="00686219"/>
    <w:rsid w:val="00686F79"/>
    <w:rsid w:val="00686FF0"/>
    <w:rsid w:val="006906A6"/>
    <w:rsid w:val="00692583"/>
    <w:rsid w:val="00693A18"/>
    <w:rsid w:val="00694D2B"/>
    <w:rsid w:val="006959DC"/>
    <w:rsid w:val="00695DA0"/>
    <w:rsid w:val="006A06D1"/>
    <w:rsid w:val="006A7349"/>
    <w:rsid w:val="006B099E"/>
    <w:rsid w:val="006B3BC4"/>
    <w:rsid w:val="006B3EBA"/>
    <w:rsid w:val="006B50E6"/>
    <w:rsid w:val="006B5990"/>
    <w:rsid w:val="006B5FEA"/>
    <w:rsid w:val="006B6062"/>
    <w:rsid w:val="006B660D"/>
    <w:rsid w:val="006C2B3C"/>
    <w:rsid w:val="006C39BD"/>
    <w:rsid w:val="006C3ADB"/>
    <w:rsid w:val="006C406D"/>
    <w:rsid w:val="006C7D6C"/>
    <w:rsid w:val="006D0BCB"/>
    <w:rsid w:val="006D2003"/>
    <w:rsid w:val="006D28D5"/>
    <w:rsid w:val="006D3D47"/>
    <w:rsid w:val="006D5EDD"/>
    <w:rsid w:val="006D659D"/>
    <w:rsid w:val="006D6B6C"/>
    <w:rsid w:val="006E0DFE"/>
    <w:rsid w:val="006E1F60"/>
    <w:rsid w:val="006E4282"/>
    <w:rsid w:val="006E592E"/>
    <w:rsid w:val="006E7E7F"/>
    <w:rsid w:val="006F0EEE"/>
    <w:rsid w:val="006F22BC"/>
    <w:rsid w:val="006F427B"/>
    <w:rsid w:val="006F4296"/>
    <w:rsid w:val="006F4B6D"/>
    <w:rsid w:val="006F58F0"/>
    <w:rsid w:val="006F693E"/>
    <w:rsid w:val="006F7356"/>
    <w:rsid w:val="006F7B69"/>
    <w:rsid w:val="00704221"/>
    <w:rsid w:val="00710E24"/>
    <w:rsid w:val="00713309"/>
    <w:rsid w:val="00713ABD"/>
    <w:rsid w:val="00714E35"/>
    <w:rsid w:val="00715384"/>
    <w:rsid w:val="00715832"/>
    <w:rsid w:val="007163E6"/>
    <w:rsid w:val="00717238"/>
    <w:rsid w:val="00717F28"/>
    <w:rsid w:val="00721145"/>
    <w:rsid w:val="007218A0"/>
    <w:rsid w:val="00721AB6"/>
    <w:rsid w:val="007221E2"/>
    <w:rsid w:val="00722836"/>
    <w:rsid w:val="00727A6D"/>
    <w:rsid w:val="00731E75"/>
    <w:rsid w:val="00734047"/>
    <w:rsid w:val="0073527E"/>
    <w:rsid w:val="007404BC"/>
    <w:rsid w:val="00741395"/>
    <w:rsid w:val="00746BE3"/>
    <w:rsid w:val="00751735"/>
    <w:rsid w:val="00753F32"/>
    <w:rsid w:val="00755FEF"/>
    <w:rsid w:val="0076074D"/>
    <w:rsid w:val="00762978"/>
    <w:rsid w:val="00762E2C"/>
    <w:rsid w:val="007634A0"/>
    <w:rsid w:val="00764E24"/>
    <w:rsid w:val="0076653E"/>
    <w:rsid w:val="00766595"/>
    <w:rsid w:val="00766AFE"/>
    <w:rsid w:val="0076748D"/>
    <w:rsid w:val="007716E0"/>
    <w:rsid w:val="007722B9"/>
    <w:rsid w:val="0077456A"/>
    <w:rsid w:val="007763B3"/>
    <w:rsid w:val="00777741"/>
    <w:rsid w:val="00780316"/>
    <w:rsid w:val="00782C17"/>
    <w:rsid w:val="00787A4C"/>
    <w:rsid w:val="007916A3"/>
    <w:rsid w:val="0079170E"/>
    <w:rsid w:val="007941B6"/>
    <w:rsid w:val="007941EE"/>
    <w:rsid w:val="00794D05"/>
    <w:rsid w:val="0079529A"/>
    <w:rsid w:val="00796E0D"/>
    <w:rsid w:val="007A1DE4"/>
    <w:rsid w:val="007A446F"/>
    <w:rsid w:val="007A5311"/>
    <w:rsid w:val="007A5768"/>
    <w:rsid w:val="007B03E4"/>
    <w:rsid w:val="007B2D92"/>
    <w:rsid w:val="007B37BC"/>
    <w:rsid w:val="007B79F8"/>
    <w:rsid w:val="007B7AFF"/>
    <w:rsid w:val="007C05D0"/>
    <w:rsid w:val="007C0BFC"/>
    <w:rsid w:val="007C1DED"/>
    <w:rsid w:val="007C2046"/>
    <w:rsid w:val="007C5B5F"/>
    <w:rsid w:val="007C73DA"/>
    <w:rsid w:val="007D0290"/>
    <w:rsid w:val="007D11A9"/>
    <w:rsid w:val="007D136D"/>
    <w:rsid w:val="007D60BE"/>
    <w:rsid w:val="007D68B4"/>
    <w:rsid w:val="007D6B8A"/>
    <w:rsid w:val="007D7363"/>
    <w:rsid w:val="007E0525"/>
    <w:rsid w:val="007E0F7D"/>
    <w:rsid w:val="007E3545"/>
    <w:rsid w:val="007E4785"/>
    <w:rsid w:val="007E7D1D"/>
    <w:rsid w:val="007F5529"/>
    <w:rsid w:val="007F591B"/>
    <w:rsid w:val="007F601D"/>
    <w:rsid w:val="007F75F8"/>
    <w:rsid w:val="007F7AA4"/>
    <w:rsid w:val="00800B9F"/>
    <w:rsid w:val="0080209C"/>
    <w:rsid w:val="00804394"/>
    <w:rsid w:val="008052D7"/>
    <w:rsid w:val="008064B5"/>
    <w:rsid w:val="00810BE9"/>
    <w:rsid w:val="00813DE7"/>
    <w:rsid w:val="0081604B"/>
    <w:rsid w:val="008168C2"/>
    <w:rsid w:val="0082071A"/>
    <w:rsid w:val="00822388"/>
    <w:rsid w:val="0082288A"/>
    <w:rsid w:val="00826A32"/>
    <w:rsid w:val="0082716C"/>
    <w:rsid w:val="00832578"/>
    <w:rsid w:val="008407E7"/>
    <w:rsid w:val="00842A5E"/>
    <w:rsid w:val="00843415"/>
    <w:rsid w:val="00843594"/>
    <w:rsid w:val="00844140"/>
    <w:rsid w:val="00844222"/>
    <w:rsid w:val="00845B1C"/>
    <w:rsid w:val="008461A8"/>
    <w:rsid w:val="0085056D"/>
    <w:rsid w:val="008510A9"/>
    <w:rsid w:val="008514B8"/>
    <w:rsid w:val="00852F7E"/>
    <w:rsid w:val="00853C09"/>
    <w:rsid w:val="00855D98"/>
    <w:rsid w:val="008571D1"/>
    <w:rsid w:val="00857758"/>
    <w:rsid w:val="008621A0"/>
    <w:rsid w:val="00862606"/>
    <w:rsid w:val="00864298"/>
    <w:rsid w:val="00864591"/>
    <w:rsid w:val="008650D7"/>
    <w:rsid w:val="008659C4"/>
    <w:rsid w:val="00866144"/>
    <w:rsid w:val="0087282D"/>
    <w:rsid w:val="008741A1"/>
    <w:rsid w:val="008755CE"/>
    <w:rsid w:val="008757C5"/>
    <w:rsid w:val="00875856"/>
    <w:rsid w:val="00875B5E"/>
    <w:rsid w:val="00875D39"/>
    <w:rsid w:val="0088248E"/>
    <w:rsid w:val="0088300D"/>
    <w:rsid w:val="0088392F"/>
    <w:rsid w:val="008843EC"/>
    <w:rsid w:val="00885746"/>
    <w:rsid w:val="00886781"/>
    <w:rsid w:val="00886AB8"/>
    <w:rsid w:val="00890A75"/>
    <w:rsid w:val="00891F16"/>
    <w:rsid w:val="00892D92"/>
    <w:rsid w:val="00892E59"/>
    <w:rsid w:val="00896FCD"/>
    <w:rsid w:val="008A2735"/>
    <w:rsid w:val="008A28D7"/>
    <w:rsid w:val="008A3053"/>
    <w:rsid w:val="008A4B3C"/>
    <w:rsid w:val="008A6DC1"/>
    <w:rsid w:val="008A7E75"/>
    <w:rsid w:val="008B03E9"/>
    <w:rsid w:val="008B04DE"/>
    <w:rsid w:val="008B18FB"/>
    <w:rsid w:val="008B2D34"/>
    <w:rsid w:val="008B3AF8"/>
    <w:rsid w:val="008B6910"/>
    <w:rsid w:val="008B7329"/>
    <w:rsid w:val="008C4088"/>
    <w:rsid w:val="008C43BF"/>
    <w:rsid w:val="008C43C7"/>
    <w:rsid w:val="008C6211"/>
    <w:rsid w:val="008C668E"/>
    <w:rsid w:val="008C67A4"/>
    <w:rsid w:val="008D186E"/>
    <w:rsid w:val="008D3DE3"/>
    <w:rsid w:val="008D4B56"/>
    <w:rsid w:val="008D59BE"/>
    <w:rsid w:val="008D63EC"/>
    <w:rsid w:val="008D6D08"/>
    <w:rsid w:val="008D7591"/>
    <w:rsid w:val="008E0DB3"/>
    <w:rsid w:val="008E2328"/>
    <w:rsid w:val="008E27D2"/>
    <w:rsid w:val="008E4A25"/>
    <w:rsid w:val="008E72C4"/>
    <w:rsid w:val="008E7369"/>
    <w:rsid w:val="008E7387"/>
    <w:rsid w:val="008F2654"/>
    <w:rsid w:val="008F33BF"/>
    <w:rsid w:val="008F4774"/>
    <w:rsid w:val="008F627F"/>
    <w:rsid w:val="008F7731"/>
    <w:rsid w:val="0090244A"/>
    <w:rsid w:val="00902C91"/>
    <w:rsid w:val="00903238"/>
    <w:rsid w:val="00910ADF"/>
    <w:rsid w:val="0091390D"/>
    <w:rsid w:val="00913C19"/>
    <w:rsid w:val="00914AA1"/>
    <w:rsid w:val="00916FEF"/>
    <w:rsid w:val="009177C2"/>
    <w:rsid w:val="0092087A"/>
    <w:rsid w:val="00921D3E"/>
    <w:rsid w:val="009233AD"/>
    <w:rsid w:val="0092625E"/>
    <w:rsid w:val="00926986"/>
    <w:rsid w:val="009329EC"/>
    <w:rsid w:val="0093320C"/>
    <w:rsid w:val="00934573"/>
    <w:rsid w:val="00935193"/>
    <w:rsid w:val="00936D1F"/>
    <w:rsid w:val="00937392"/>
    <w:rsid w:val="00940576"/>
    <w:rsid w:val="00941935"/>
    <w:rsid w:val="00947868"/>
    <w:rsid w:val="00950FC0"/>
    <w:rsid w:val="00952505"/>
    <w:rsid w:val="00952968"/>
    <w:rsid w:val="00953A7C"/>
    <w:rsid w:val="00956A16"/>
    <w:rsid w:val="0095757E"/>
    <w:rsid w:val="00957B40"/>
    <w:rsid w:val="009600F5"/>
    <w:rsid w:val="0096297A"/>
    <w:rsid w:val="00962E77"/>
    <w:rsid w:val="00963FB0"/>
    <w:rsid w:val="009723E9"/>
    <w:rsid w:val="009724F0"/>
    <w:rsid w:val="009730D0"/>
    <w:rsid w:val="00974E82"/>
    <w:rsid w:val="00975694"/>
    <w:rsid w:val="009756EC"/>
    <w:rsid w:val="00975B27"/>
    <w:rsid w:val="0097787A"/>
    <w:rsid w:val="00977F31"/>
    <w:rsid w:val="00982486"/>
    <w:rsid w:val="0098374B"/>
    <w:rsid w:val="009839B8"/>
    <w:rsid w:val="00986366"/>
    <w:rsid w:val="00990B2C"/>
    <w:rsid w:val="00990C49"/>
    <w:rsid w:val="00991140"/>
    <w:rsid w:val="00994CF4"/>
    <w:rsid w:val="009968F9"/>
    <w:rsid w:val="0099796D"/>
    <w:rsid w:val="009A0090"/>
    <w:rsid w:val="009A5966"/>
    <w:rsid w:val="009A70DF"/>
    <w:rsid w:val="009A7812"/>
    <w:rsid w:val="009B07EC"/>
    <w:rsid w:val="009B0EAE"/>
    <w:rsid w:val="009B16FE"/>
    <w:rsid w:val="009B1BA4"/>
    <w:rsid w:val="009B3849"/>
    <w:rsid w:val="009B4A2A"/>
    <w:rsid w:val="009B644D"/>
    <w:rsid w:val="009B666F"/>
    <w:rsid w:val="009B66A7"/>
    <w:rsid w:val="009B68A8"/>
    <w:rsid w:val="009B6F44"/>
    <w:rsid w:val="009C004D"/>
    <w:rsid w:val="009C11DC"/>
    <w:rsid w:val="009C1447"/>
    <w:rsid w:val="009C559B"/>
    <w:rsid w:val="009C5F21"/>
    <w:rsid w:val="009D62B5"/>
    <w:rsid w:val="009D71ED"/>
    <w:rsid w:val="009E1602"/>
    <w:rsid w:val="009E25D3"/>
    <w:rsid w:val="009E30F7"/>
    <w:rsid w:val="009E54C3"/>
    <w:rsid w:val="009E55BE"/>
    <w:rsid w:val="009E625F"/>
    <w:rsid w:val="009E7EC2"/>
    <w:rsid w:val="009F0939"/>
    <w:rsid w:val="009F4B0E"/>
    <w:rsid w:val="009F6649"/>
    <w:rsid w:val="009F79FC"/>
    <w:rsid w:val="009F7D8B"/>
    <w:rsid w:val="009F7EC2"/>
    <w:rsid w:val="00A04958"/>
    <w:rsid w:val="00A11B13"/>
    <w:rsid w:val="00A1415D"/>
    <w:rsid w:val="00A21215"/>
    <w:rsid w:val="00A23359"/>
    <w:rsid w:val="00A23F67"/>
    <w:rsid w:val="00A249D7"/>
    <w:rsid w:val="00A30395"/>
    <w:rsid w:val="00A30EFF"/>
    <w:rsid w:val="00A31D55"/>
    <w:rsid w:val="00A33F9A"/>
    <w:rsid w:val="00A35D51"/>
    <w:rsid w:val="00A40CD6"/>
    <w:rsid w:val="00A427F7"/>
    <w:rsid w:val="00A432AA"/>
    <w:rsid w:val="00A4499F"/>
    <w:rsid w:val="00A44A8D"/>
    <w:rsid w:val="00A45EDA"/>
    <w:rsid w:val="00A47CBF"/>
    <w:rsid w:val="00A50587"/>
    <w:rsid w:val="00A51D53"/>
    <w:rsid w:val="00A557C6"/>
    <w:rsid w:val="00A56343"/>
    <w:rsid w:val="00A57C95"/>
    <w:rsid w:val="00A604B4"/>
    <w:rsid w:val="00A62989"/>
    <w:rsid w:val="00A63523"/>
    <w:rsid w:val="00A664C4"/>
    <w:rsid w:val="00A66BD6"/>
    <w:rsid w:val="00A66D8B"/>
    <w:rsid w:val="00A67F05"/>
    <w:rsid w:val="00A71963"/>
    <w:rsid w:val="00A71F31"/>
    <w:rsid w:val="00A721F6"/>
    <w:rsid w:val="00A73CC7"/>
    <w:rsid w:val="00A74284"/>
    <w:rsid w:val="00A7682E"/>
    <w:rsid w:val="00A7724F"/>
    <w:rsid w:val="00A77BE7"/>
    <w:rsid w:val="00A80FA9"/>
    <w:rsid w:val="00A813A9"/>
    <w:rsid w:val="00A84B42"/>
    <w:rsid w:val="00A85597"/>
    <w:rsid w:val="00A85798"/>
    <w:rsid w:val="00A85D66"/>
    <w:rsid w:val="00A87530"/>
    <w:rsid w:val="00A87DC3"/>
    <w:rsid w:val="00A91A24"/>
    <w:rsid w:val="00A95289"/>
    <w:rsid w:val="00A96342"/>
    <w:rsid w:val="00A96ACF"/>
    <w:rsid w:val="00AA0188"/>
    <w:rsid w:val="00AA15BF"/>
    <w:rsid w:val="00AA3AE5"/>
    <w:rsid w:val="00AA4FFD"/>
    <w:rsid w:val="00AA5EC4"/>
    <w:rsid w:val="00AB0CAA"/>
    <w:rsid w:val="00AC35E0"/>
    <w:rsid w:val="00AC3D6F"/>
    <w:rsid w:val="00AC668C"/>
    <w:rsid w:val="00AC691D"/>
    <w:rsid w:val="00AC69EB"/>
    <w:rsid w:val="00AC7B43"/>
    <w:rsid w:val="00AD03C5"/>
    <w:rsid w:val="00AD0C1E"/>
    <w:rsid w:val="00AD1360"/>
    <w:rsid w:val="00AD1466"/>
    <w:rsid w:val="00AD4884"/>
    <w:rsid w:val="00AD5F3A"/>
    <w:rsid w:val="00AD6C59"/>
    <w:rsid w:val="00AD789A"/>
    <w:rsid w:val="00AE2645"/>
    <w:rsid w:val="00AE4337"/>
    <w:rsid w:val="00AE5969"/>
    <w:rsid w:val="00AF0649"/>
    <w:rsid w:val="00AF688B"/>
    <w:rsid w:val="00B04325"/>
    <w:rsid w:val="00B0668C"/>
    <w:rsid w:val="00B07691"/>
    <w:rsid w:val="00B115E8"/>
    <w:rsid w:val="00B11A85"/>
    <w:rsid w:val="00B11D2E"/>
    <w:rsid w:val="00B1444D"/>
    <w:rsid w:val="00B161B8"/>
    <w:rsid w:val="00B169B0"/>
    <w:rsid w:val="00B16CC0"/>
    <w:rsid w:val="00B21BF4"/>
    <w:rsid w:val="00B222CF"/>
    <w:rsid w:val="00B232C5"/>
    <w:rsid w:val="00B33B7A"/>
    <w:rsid w:val="00B35FBB"/>
    <w:rsid w:val="00B3776D"/>
    <w:rsid w:val="00B41BD9"/>
    <w:rsid w:val="00B421B0"/>
    <w:rsid w:val="00B44743"/>
    <w:rsid w:val="00B45452"/>
    <w:rsid w:val="00B4651F"/>
    <w:rsid w:val="00B4690E"/>
    <w:rsid w:val="00B47222"/>
    <w:rsid w:val="00B551E4"/>
    <w:rsid w:val="00B553D9"/>
    <w:rsid w:val="00B55B4C"/>
    <w:rsid w:val="00B61849"/>
    <w:rsid w:val="00B62DC5"/>
    <w:rsid w:val="00B6361C"/>
    <w:rsid w:val="00B705CC"/>
    <w:rsid w:val="00B82F95"/>
    <w:rsid w:val="00B8359F"/>
    <w:rsid w:val="00B90586"/>
    <w:rsid w:val="00B968EB"/>
    <w:rsid w:val="00B97D0B"/>
    <w:rsid w:val="00B97F82"/>
    <w:rsid w:val="00BA00DD"/>
    <w:rsid w:val="00BA2878"/>
    <w:rsid w:val="00BA31D1"/>
    <w:rsid w:val="00BA7CEC"/>
    <w:rsid w:val="00BB26E7"/>
    <w:rsid w:val="00BB6368"/>
    <w:rsid w:val="00BB7E66"/>
    <w:rsid w:val="00BC0157"/>
    <w:rsid w:val="00BC0365"/>
    <w:rsid w:val="00BC064B"/>
    <w:rsid w:val="00BC112C"/>
    <w:rsid w:val="00BC2264"/>
    <w:rsid w:val="00BC355A"/>
    <w:rsid w:val="00BC3707"/>
    <w:rsid w:val="00BC5FD2"/>
    <w:rsid w:val="00BC65B1"/>
    <w:rsid w:val="00BC68B2"/>
    <w:rsid w:val="00BC6FF4"/>
    <w:rsid w:val="00BD201C"/>
    <w:rsid w:val="00BD3FEA"/>
    <w:rsid w:val="00BD7637"/>
    <w:rsid w:val="00BD79BD"/>
    <w:rsid w:val="00BE2EDB"/>
    <w:rsid w:val="00BE76F4"/>
    <w:rsid w:val="00BE7B06"/>
    <w:rsid w:val="00BE7EFB"/>
    <w:rsid w:val="00BF052E"/>
    <w:rsid w:val="00BF34D9"/>
    <w:rsid w:val="00BF59FC"/>
    <w:rsid w:val="00BF6C3E"/>
    <w:rsid w:val="00BF7B1D"/>
    <w:rsid w:val="00C02A61"/>
    <w:rsid w:val="00C054B9"/>
    <w:rsid w:val="00C06062"/>
    <w:rsid w:val="00C13373"/>
    <w:rsid w:val="00C15A27"/>
    <w:rsid w:val="00C15CC5"/>
    <w:rsid w:val="00C17EA5"/>
    <w:rsid w:val="00C21370"/>
    <w:rsid w:val="00C2221C"/>
    <w:rsid w:val="00C23BA3"/>
    <w:rsid w:val="00C30C86"/>
    <w:rsid w:val="00C31482"/>
    <w:rsid w:val="00C32840"/>
    <w:rsid w:val="00C35CC8"/>
    <w:rsid w:val="00C36C4A"/>
    <w:rsid w:val="00C37F55"/>
    <w:rsid w:val="00C418E1"/>
    <w:rsid w:val="00C4382D"/>
    <w:rsid w:val="00C44EBC"/>
    <w:rsid w:val="00C46C09"/>
    <w:rsid w:val="00C5077B"/>
    <w:rsid w:val="00C51ADC"/>
    <w:rsid w:val="00C52732"/>
    <w:rsid w:val="00C5317C"/>
    <w:rsid w:val="00C533B1"/>
    <w:rsid w:val="00C53BC6"/>
    <w:rsid w:val="00C556E9"/>
    <w:rsid w:val="00C562A3"/>
    <w:rsid w:val="00C570F5"/>
    <w:rsid w:val="00C578D5"/>
    <w:rsid w:val="00C57EDE"/>
    <w:rsid w:val="00C627B5"/>
    <w:rsid w:val="00C656A8"/>
    <w:rsid w:val="00C66022"/>
    <w:rsid w:val="00C6693E"/>
    <w:rsid w:val="00C7047A"/>
    <w:rsid w:val="00C7162C"/>
    <w:rsid w:val="00C738B7"/>
    <w:rsid w:val="00C740F0"/>
    <w:rsid w:val="00C75D15"/>
    <w:rsid w:val="00C767FD"/>
    <w:rsid w:val="00C775EC"/>
    <w:rsid w:val="00C8025D"/>
    <w:rsid w:val="00C857DE"/>
    <w:rsid w:val="00C975B6"/>
    <w:rsid w:val="00CA05B9"/>
    <w:rsid w:val="00CA3C13"/>
    <w:rsid w:val="00CA3DBD"/>
    <w:rsid w:val="00CA5BE6"/>
    <w:rsid w:val="00CA63D0"/>
    <w:rsid w:val="00CB1487"/>
    <w:rsid w:val="00CB1CCC"/>
    <w:rsid w:val="00CB2CED"/>
    <w:rsid w:val="00CB3812"/>
    <w:rsid w:val="00CB7DA2"/>
    <w:rsid w:val="00CB7E6E"/>
    <w:rsid w:val="00CC3807"/>
    <w:rsid w:val="00CC3EF3"/>
    <w:rsid w:val="00CC5CA6"/>
    <w:rsid w:val="00CC5E23"/>
    <w:rsid w:val="00CC622B"/>
    <w:rsid w:val="00CC7792"/>
    <w:rsid w:val="00CC79A8"/>
    <w:rsid w:val="00CD0F62"/>
    <w:rsid w:val="00CD2AE6"/>
    <w:rsid w:val="00CD2BB9"/>
    <w:rsid w:val="00CD2E3D"/>
    <w:rsid w:val="00CD400B"/>
    <w:rsid w:val="00CD56B6"/>
    <w:rsid w:val="00CD63D8"/>
    <w:rsid w:val="00CD6C94"/>
    <w:rsid w:val="00CE10E2"/>
    <w:rsid w:val="00CE3B5F"/>
    <w:rsid w:val="00CE46FA"/>
    <w:rsid w:val="00CE52C3"/>
    <w:rsid w:val="00CE5607"/>
    <w:rsid w:val="00CE7062"/>
    <w:rsid w:val="00CF0808"/>
    <w:rsid w:val="00CF113A"/>
    <w:rsid w:val="00CF19EB"/>
    <w:rsid w:val="00CF331F"/>
    <w:rsid w:val="00CF73B0"/>
    <w:rsid w:val="00D02A75"/>
    <w:rsid w:val="00D03141"/>
    <w:rsid w:val="00D039CD"/>
    <w:rsid w:val="00D05954"/>
    <w:rsid w:val="00D06FD7"/>
    <w:rsid w:val="00D11990"/>
    <w:rsid w:val="00D11E40"/>
    <w:rsid w:val="00D1400F"/>
    <w:rsid w:val="00D14675"/>
    <w:rsid w:val="00D16B07"/>
    <w:rsid w:val="00D17A4D"/>
    <w:rsid w:val="00D23C18"/>
    <w:rsid w:val="00D2417C"/>
    <w:rsid w:val="00D26613"/>
    <w:rsid w:val="00D26DAC"/>
    <w:rsid w:val="00D30EFF"/>
    <w:rsid w:val="00D31861"/>
    <w:rsid w:val="00D34AC3"/>
    <w:rsid w:val="00D35435"/>
    <w:rsid w:val="00D36146"/>
    <w:rsid w:val="00D369DC"/>
    <w:rsid w:val="00D37E2D"/>
    <w:rsid w:val="00D4368D"/>
    <w:rsid w:val="00D457B7"/>
    <w:rsid w:val="00D46B05"/>
    <w:rsid w:val="00D51DE8"/>
    <w:rsid w:val="00D52589"/>
    <w:rsid w:val="00D530F3"/>
    <w:rsid w:val="00D5364D"/>
    <w:rsid w:val="00D552AB"/>
    <w:rsid w:val="00D552EE"/>
    <w:rsid w:val="00D60D35"/>
    <w:rsid w:val="00D616BB"/>
    <w:rsid w:val="00D62B96"/>
    <w:rsid w:val="00D638FF"/>
    <w:rsid w:val="00D64EF4"/>
    <w:rsid w:val="00D6578C"/>
    <w:rsid w:val="00D67BAF"/>
    <w:rsid w:val="00D703D3"/>
    <w:rsid w:val="00D70873"/>
    <w:rsid w:val="00D70FBB"/>
    <w:rsid w:val="00D70FF1"/>
    <w:rsid w:val="00D71D7E"/>
    <w:rsid w:val="00D72102"/>
    <w:rsid w:val="00D735FF"/>
    <w:rsid w:val="00D73E16"/>
    <w:rsid w:val="00D75056"/>
    <w:rsid w:val="00D756F7"/>
    <w:rsid w:val="00D7697F"/>
    <w:rsid w:val="00D802C8"/>
    <w:rsid w:val="00D8256A"/>
    <w:rsid w:val="00D831CB"/>
    <w:rsid w:val="00D83FF2"/>
    <w:rsid w:val="00D9178B"/>
    <w:rsid w:val="00D92E82"/>
    <w:rsid w:val="00D932E9"/>
    <w:rsid w:val="00D93B33"/>
    <w:rsid w:val="00D94573"/>
    <w:rsid w:val="00D94DCF"/>
    <w:rsid w:val="00D95CBE"/>
    <w:rsid w:val="00D95ED5"/>
    <w:rsid w:val="00DA0244"/>
    <w:rsid w:val="00DA2D05"/>
    <w:rsid w:val="00DA4472"/>
    <w:rsid w:val="00DA675E"/>
    <w:rsid w:val="00DB05F8"/>
    <w:rsid w:val="00DB5F97"/>
    <w:rsid w:val="00DC0DC5"/>
    <w:rsid w:val="00DC1938"/>
    <w:rsid w:val="00DC50A3"/>
    <w:rsid w:val="00DC5170"/>
    <w:rsid w:val="00DC6C48"/>
    <w:rsid w:val="00DC70DE"/>
    <w:rsid w:val="00DC7943"/>
    <w:rsid w:val="00DD3434"/>
    <w:rsid w:val="00DD7419"/>
    <w:rsid w:val="00DD7C7B"/>
    <w:rsid w:val="00DE0791"/>
    <w:rsid w:val="00DE2B0E"/>
    <w:rsid w:val="00DE403B"/>
    <w:rsid w:val="00DE41F8"/>
    <w:rsid w:val="00DE7CE1"/>
    <w:rsid w:val="00DF0272"/>
    <w:rsid w:val="00DF0A8B"/>
    <w:rsid w:val="00DF0CEC"/>
    <w:rsid w:val="00DF1348"/>
    <w:rsid w:val="00DF1BBB"/>
    <w:rsid w:val="00DF29F3"/>
    <w:rsid w:val="00DF2AE8"/>
    <w:rsid w:val="00DF44B3"/>
    <w:rsid w:val="00E00EC4"/>
    <w:rsid w:val="00E0270C"/>
    <w:rsid w:val="00E029B3"/>
    <w:rsid w:val="00E03509"/>
    <w:rsid w:val="00E03527"/>
    <w:rsid w:val="00E036B6"/>
    <w:rsid w:val="00E036C1"/>
    <w:rsid w:val="00E03A18"/>
    <w:rsid w:val="00E0473D"/>
    <w:rsid w:val="00E04782"/>
    <w:rsid w:val="00E04D96"/>
    <w:rsid w:val="00E0511E"/>
    <w:rsid w:val="00E05200"/>
    <w:rsid w:val="00E079C2"/>
    <w:rsid w:val="00E10664"/>
    <w:rsid w:val="00E112AC"/>
    <w:rsid w:val="00E11A7D"/>
    <w:rsid w:val="00E12550"/>
    <w:rsid w:val="00E12CA1"/>
    <w:rsid w:val="00E141FC"/>
    <w:rsid w:val="00E17630"/>
    <w:rsid w:val="00E207FB"/>
    <w:rsid w:val="00E22A7F"/>
    <w:rsid w:val="00E23437"/>
    <w:rsid w:val="00E23B45"/>
    <w:rsid w:val="00E23E76"/>
    <w:rsid w:val="00E26170"/>
    <w:rsid w:val="00E34213"/>
    <w:rsid w:val="00E351D6"/>
    <w:rsid w:val="00E35483"/>
    <w:rsid w:val="00E361C5"/>
    <w:rsid w:val="00E37204"/>
    <w:rsid w:val="00E3768B"/>
    <w:rsid w:val="00E43C1E"/>
    <w:rsid w:val="00E4628C"/>
    <w:rsid w:val="00E4679E"/>
    <w:rsid w:val="00E46ACA"/>
    <w:rsid w:val="00E522BC"/>
    <w:rsid w:val="00E5458A"/>
    <w:rsid w:val="00E554A9"/>
    <w:rsid w:val="00E558AA"/>
    <w:rsid w:val="00E56F71"/>
    <w:rsid w:val="00E603BB"/>
    <w:rsid w:val="00E6268E"/>
    <w:rsid w:val="00E63703"/>
    <w:rsid w:val="00E650EF"/>
    <w:rsid w:val="00E6513D"/>
    <w:rsid w:val="00E651BF"/>
    <w:rsid w:val="00E664DB"/>
    <w:rsid w:val="00E7141F"/>
    <w:rsid w:val="00E71D68"/>
    <w:rsid w:val="00E7343B"/>
    <w:rsid w:val="00E746CD"/>
    <w:rsid w:val="00E80562"/>
    <w:rsid w:val="00E84360"/>
    <w:rsid w:val="00E84BAB"/>
    <w:rsid w:val="00E84FCD"/>
    <w:rsid w:val="00E85413"/>
    <w:rsid w:val="00E8792A"/>
    <w:rsid w:val="00E9028F"/>
    <w:rsid w:val="00E90CA1"/>
    <w:rsid w:val="00E90EF4"/>
    <w:rsid w:val="00E924EC"/>
    <w:rsid w:val="00E9295F"/>
    <w:rsid w:val="00E94205"/>
    <w:rsid w:val="00E9664A"/>
    <w:rsid w:val="00E9679B"/>
    <w:rsid w:val="00EA15FD"/>
    <w:rsid w:val="00EA23BB"/>
    <w:rsid w:val="00EA2A43"/>
    <w:rsid w:val="00EA45E8"/>
    <w:rsid w:val="00EB03E1"/>
    <w:rsid w:val="00EB12FB"/>
    <w:rsid w:val="00EB21FC"/>
    <w:rsid w:val="00EB297E"/>
    <w:rsid w:val="00EB4B21"/>
    <w:rsid w:val="00EB63E2"/>
    <w:rsid w:val="00EB7111"/>
    <w:rsid w:val="00EC0ECA"/>
    <w:rsid w:val="00EC18E0"/>
    <w:rsid w:val="00EC6E98"/>
    <w:rsid w:val="00EC7F74"/>
    <w:rsid w:val="00ED0CC5"/>
    <w:rsid w:val="00ED2757"/>
    <w:rsid w:val="00EE0F89"/>
    <w:rsid w:val="00EE32BF"/>
    <w:rsid w:val="00EE5CE1"/>
    <w:rsid w:val="00EE65D0"/>
    <w:rsid w:val="00EE6B0A"/>
    <w:rsid w:val="00EE7314"/>
    <w:rsid w:val="00EF20BC"/>
    <w:rsid w:val="00F009B4"/>
    <w:rsid w:val="00F00D33"/>
    <w:rsid w:val="00F01528"/>
    <w:rsid w:val="00F0311E"/>
    <w:rsid w:val="00F050DB"/>
    <w:rsid w:val="00F05D5F"/>
    <w:rsid w:val="00F063E3"/>
    <w:rsid w:val="00F07C72"/>
    <w:rsid w:val="00F10AD9"/>
    <w:rsid w:val="00F115CC"/>
    <w:rsid w:val="00F13AC0"/>
    <w:rsid w:val="00F1544F"/>
    <w:rsid w:val="00F20746"/>
    <w:rsid w:val="00F2306E"/>
    <w:rsid w:val="00F24C34"/>
    <w:rsid w:val="00F26F9B"/>
    <w:rsid w:val="00F305E7"/>
    <w:rsid w:val="00F30F69"/>
    <w:rsid w:val="00F31651"/>
    <w:rsid w:val="00F3186E"/>
    <w:rsid w:val="00F31E16"/>
    <w:rsid w:val="00F3352F"/>
    <w:rsid w:val="00F33D12"/>
    <w:rsid w:val="00F347F9"/>
    <w:rsid w:val="00F40EEF"/>
    <w:rsid w:val="00F41129"/>
    <w:rsid w:val="00F41311"/>
    <w:rsid w:val="00F41DA2"/>
    <w:rsid w:val="00F4385C"/>
    <w:rsid w:val="00F44AAF"/>
    <w:rsid w:val="00F458FE"/>
    <w:rsid w:val="00F505BA"/>
    <w:rsid w:val="00F5104C"/>
    <w:rsid w:val="00F52175"/>
    <w:rsid w:val="00F5325E"/>
    <w:rsid w:val="00F57154"/>
    <w:rsid w:val="00F5781E"/>
    <w:rsid w:val="00F57FDE"/>
    <w:rsid w:val="00F609A7"/>
    <w:rsid w:val="00F624FC"/>
    <w:rsid w:val="00F63959"/>
    <w:rsid w:val="00F64A9D"/>
    <w:rsid w:val="00F656BA"/>
    <w:rsid w:val="00F66643"/>
    <w:rsid w:val="00F67D86"/>
    <w:rsid w:val="00F70471"/>
    <w:rsid w:val="00F71131"/>
    <w:rsid w:val="00F73B78"/>
    <w:rsid w:val="00F778C7"/>
    <w:rsid w:val="00F80CAC"/>
    <w:rsid w:val="00F8125C"/>
    <w:rsid w:val="00F86E6F"/>
    <w:rsid w:val="00F87A56"/>
    <w:rsid w:val="00F90F58"/>
    <w:rsid w:val="00F914D0"/>
    <w:rsid w:val="00F91E7D"/>
    <w:rsid w:val="00F92354"/>
    <w:rsid w:val="00F93166"/>
    <w:rsid w:val="00F93A88"/>
    <w:rsid w:val="00F94456"/>
    <w:rsid w:val="00F9640C"/>
    <w:rsid w:val="00F976EF"/>
    <w:rsid w:val="00FA0263"/>
    <w:rsid w:val="00FA2327"/>
    <w:rsid w:val="00FA2B06"/>
    <w:rsid w:val="00FA33D9"/>
    <w:rsid w:val="00FA3E1C"/>
    <w:rsid w:val="00FA5D59"/>
    <w:rsid w:val="00FA6FCB"/>
    <w:rsid w:val="00FB1B95"/>
    <w:rsid w:val="00FB3EF1"/>
    <w:rsid w:val="00FC030B"/>
    <w:rsid w:val="00FC0D81"/>
    <w:rsid w:val="00FC135B"/>
    <w:rsid w:val="00FC21D5"/>
    <w:rsid w:val="00FC332B"/>
    <w:rsid w:val="00FC6E15"/>
    <w:rsid w:val="00FC786E"/>
    <w:rsid w:val="00FD4720"/>
    <w:rsid w:val="00FD621F"/>
    <w:rsid w:val="00FD7AD8"/>
    <w:rsid w:val="00FD7F87"/>
    <w:rsid w:val="00FD7FE0"/>
    <w:rsid w:val="00FE0614"/>
    <w:rsid w:val="00FE0F5A"/>
    <w:rsid w:val="00FE1DDA"/>
    <w:rsid w:val="00FE2A06"/>
    <w:rsid w:val="00FE37BA"/>
    <w:rsid w:val="00FE5311"/>
    <w:rsid w:val="00FE5963"/>
    <w:rsid w:val="00FE614B"/>
    <w:rsid w:val="00FE77D1"/>
    <w:rsid w:val="00FF2618"/>
    <w:rsid w:val="00FF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12D4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B3812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031AC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79170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52615C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25373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5373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5373A"/>
    <w:rPr>
      <w:rFonts w:ascii="Times New Roman" w:hAnsi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5373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5373A"/>
    <w:rPr>
      <w:rFonts w:ascii="Times New Roman" w:hAnsi="Times New Roman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5373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5373A"/>
    <w:rPr>
      <w:rFonts w:ascii="Segoe UI" w:hAnsi="Segoe UI" w:cs="Segoe UI"/>
      <w:sz w:val="18"/>
      <w:szCs w:val="18"/>
    </w:rPr>
  </w:style>
  <w:style w:type="character" w:customStyle="1" w:styleId="Pealkiri3Mrk">
    <w:name w:val="Pealkiri 3 Märk"/>
    <w:basedOn w:val="Liguvaikefont"/>
    <w:link w:val="Pealkiri3"/>
    <w:uiPriority w:val="9"/>
    <w:rsid w:val="0079170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Pealkiri1Mrk">
    <w:name w:val="Pealkiri 1 Märk"/>
    <w:basedOn w:val="Liguvaikefont"/>
    <w:link w:val="Pealkiri1"/>
    <w:uiPriority w:val="9"/>
    <w:rsid w:val="00031A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perlink">
    <w:name w:val="Hyperlink"/>
    <w:basedOn w:val="Liguvaikefont"/>
    <w:uiPriority w:val="99"/>
    <w:unhideWhenUsed/>
    <w:rsid w:val="007C05D0"/>
    <w:rPr>
      <w:color w:val="0000FF"/>
      <w:u w:val="single"/>
    </w:rPr>
  </w:style>
  <w:style w:type="paragraph" w:styleId="Redaktsioon">
    <w:name w:val="Revision"/>
    <w:hidden/>
    <w:uiPriority w:val="99"/>
    <w:semiHidden/>
    <w:rsid w:val="007D7363"/>
    <w:pPr>
      <w:spacing w:after="0" w:line="240" w:lineRule="auto"/>
    </w:pPr>
    <w:rPr>
      <w:rFonts w:ascii="Times New Roman" w:hAnsi="Times New Roman"/>
      <w:sz w:val="24"/>
    </w:rPr>
  </w:style>
  <w:style w:type="paragraph" w:styleId="Vahedeta">
    <w:name w:val="No Spacing"/>
    <w:uiPriority w:val="1"/>
    <w:qFormat/>
    <w:rsid w:val="007163E6"/>
    <w:pPr>
      <w:spacing w:after="0" w:line="240" w:lineRule="auto"/>
    </w:pPr>
  </w:style>
  <w:style w:type="paragraph" w:customStyle="1" w:styleId="pealkiri">
    <w:name w:val="§_pealkiri"/>
    <w:basedOn w:val="Normaallaad"/>
    <w:qFormat/>
    <w:rsid w:val="00E85413"/>
    <w:pPr>
      <w:widowControl w:val="0"/>
      <w:autoSpaceDN w:val="0"/>
      <w:adjustRightInd w:val="0"/>
      <w:spacing w:before="240"/>
    </w:pPr>
    <w:rPr>
      <w:rFonts w:eastAsia="Times New Roman" w:cs="Times New Roman"/>
      <w:b/>
      <w:szCs w:val="24"/>
      <w:lang w:eastAsia="et-EE"/>
    </w:rPr>
  </w:style>
  <w:style w:type="paragraph" w:customStyle="1" w:styleId="Snum">
    <w:name w:val="Sõnum"/>
    <w:autoRedefine/>
    <w:qFormat/>
    <w:rsid w:val="00581024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vv">
    <w:name w:val="vv"/>
    <w:basedOn w:val="Normaallaad"/>
    <w:rsid w:val="00010978"/>
    <w:pPr>
      <w:spacing w:before="240" w:after="100" w:afterAutospacing="1"/>
      <w:jc w:val="left"/>
    </w:pPr>
    <w:rPr>
      <w:rFonts w:eastAsia="Times New Roman" w:cs="Times New Roman"/>
      <w:szCs w:val="24"/>
      <w:lang w:eastAsia="et-EE"/>
    </w:rPr>
  </w:style>
  <w:style w:type="paragraph" w:styleId="Pis">
    <w:name w:val="header"/>
    <w:basedOn w:val="Normaallaad"/>
    <w:link w:val="PisMrk"/>
    <w:uiPriority w:val="99"/>
    <w:unhideWhenUsed/>
    <w:rsid w:val="007D136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7D136D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7D136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7D136D"/>
    <w:rPr>
      <w:rFonts w:ascii="Times New Roman" w:hAnsi="Times New Roman"/>
      <w:sz w:val="24"/>
    </w:rPr>
  </w:style>
  <w:style w:type="character" w:styleId="Klastatudhperlink">
    <w:name w:val="FollowedHyperlink"/>
    <w:basedOn w:val="Liguvaikefont"/>
    <w:uiPriority w:val="99"/>
    <w:semiHidden/>
    <w:unhideWhenUsed/>
    <w:rsid w:val="00B0668C"/>
    <w:rPr>
      <w:color w:val="954F72" w:themeColor="followedHyperlink"/>
      <w:u w:val="single"/>
    </w:rPr>
  </w:style>
  <w:style w:type="paragraph" w:styleId="Normaallaadveeb">
    <w:name w:val="Normal (Web)"/>
    <w:basedOn w:val="Normaallaad"/>
    <w:uiPriority w:val="99"/>
    <w:semiHidden/>
    <w:unhideWhenUsed/>
    <w:rsid w:val="00F73B78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et-EE"/>
    </w:rPr>
  </w:style>
  <w:style w:type="character" w:customStyle="1" w:styleId="cf01">
    <w:name w:val="cf01"/>
    <w:basedOn w:val="Liguvaikefont"/>
    <w:rsid w:val="004E233A"/>
    <w:rPr>
      <w:rFonts w:ascii="Segoe UI" w:hAnsi="Segoe UI" w:cs="Segoe UI" w:hint="default"/>
      <w:sz w:val="18"/>
      <w:szCs w:val="18"/>
    </w:rPr>
  </w:style>
  <w:style w:type="character" w:styleId="Tugev">
    <w:name w:val="Strong"/>
    <w:basedOn w:val="Liguvaikefont"/>
    <w:uiPriority w:val="22"/>
    <w:qFormat/>
    <w:rsid w:val="001266DB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EA23BB"/>
    <w:rPr>
      <w:color w:val="605E5C"/>
      <w:shd w:val="clear" w:color="auto" w:fill="E1DFDD"/>
    </w:rPr>
  </w:style>
  <w:style w:type="paragraph" w:customStyle="1" w:styleId="pf0">
    <w:name w:val="pf0"/>
    <w:basedOn w:val="Normaallaad"/>
    <w:rsid w:val="00843415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just.ee/sites/default/files/documents/2021-09/Hea%20%C3%B5igusloome%20ja%20normitehnika%20eeskiri.pdf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9F765-6027-406C-A618-746C432D1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1359</Words>
  <Characters>7885</Characters>
  <Application>Microsoft Office Word</Application>
  <DocSecurity>0</DocSecurity>
  <Lines>65</Lines>
  <Paragraphs>18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2024-04-15T11:07:00Z</dcterms:created>
  <dcterms:modified xsi:type="dcterms:W3CDTF">2024-04-22T07:23:00Z</dcterms:modified>
</cp:coreProperties>
</file>